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FF6CF" w14:textId="66E57A7D" w:rsidR="008561A8" w:rsidRDefault="00000000">
      <w:pPr>
        <w:spacing w:after="0" w:line="240" w:lineRule="auto"/>
        <w:jc w:val="right"/>
        <w:rPr>
          <w:szCs w:val="24"/>
          <w:lang w:bidi="pl-PL"/>
        </w:rPr>
      </w:pPr>
      <w:r>
        <w:rPr>
          <w:szCs w:val="24"/>
          <w:lang w:bidi="pl-PL"/>
        </w:rPr>
        <w:t xml:space="preserve">Załącznik nr </w:t>
      </w:r>
      <w:r w:rsidR="00802239">
        <w:rPr>
          <w:szCs w:val="24"/>
          <w:lang w:bidi="pl-PL"/>
        </w:rPr>
        <w:t>2</w:t>
      </w:r>
    </w:p>
    <w:p w14:paraId="1CFC24C4" w14:textId="77777777" w:rsidR="008561A8" w:rsidRDefault="008561A8">
      <w:pPr>
        <w:tabs>
          <w:tab w:val="left" w:pos="10915"/>
        </w:tabs>
        <w:spacing w:after="0" w:line="240" w:lineRule="auto"/>
        <w:ind w:left="5670"/>
        <w:jc w:val="center"/>
        <w:rPr>
          <w:b/>
          <w:bCs/>
          <w:iCs/>
          <w:szCs w:val="24"/>
          <w:lang w:bidi="pl-PL"/>
        </w:rPr>
      </w:pPr>
    </w:p>
    <w:p w14:paraId="101B2436" w14:textId="77777777" w:rsidR="008561A8" w:rsidRDefault="00000000">
      <w:pPr>
        <w:tabs>
          <w:tab w:val="left" w:pos="10915"/>
        </w:tabs>
        <w:spacing w:after="0" w:line="240" w:lineRule="auto"/>
        <w:ind w:left="5670"/>
      </w:pPr>
      <w:r>
        <w:rPr>
          <w:b/>
          <w:bCs/>
          <w:iCs/>
          <w:szCs w:val="24"/>
          <w:lang w:bidi="pl-PL"/>
        </w:rPr>
        <w:t>Dom Pomocy Społecznej</w:t>
      </w:r>
    </w:p>
    <w:p w14:paraId="7C48D726" w14:textId="77777777" w:rsidR="008561A8" w:rsidRDefault="00000000">
      <w:pPr>
        <w:tabs>
          <w:tab w:val="left" w:pos="10915"/>
        </w:tabs>
        <w:spacing w:after="0" w:line="240" w:lineRule="auto"/>
        <w:ind w:left="5670"/>
      </w:pPr>
      <w:r>
        <w:rPr>
          <w:b/>
          <w:bCs/>
          <w:iCs/>
          <w:szCs w:val="24"/>
          <w:lang w:bidi="pl-PL"/>
        </w:rPr>
        <w:t>w Strzebielinku</w:t>
      </w:r>
    </w:p>
    <w:p w14:paraId="1172BB1A" w14:textId="77777777" w:rsidR="008561A8" w:rsidRDefault="00000000">
      <w:pPr>
        <w:tabs>
          <w:tab w:val="left" w:pos="10915"/>
        </w:tabs>
        <w:spacing w:after="0" w:line="240" w:lineRule="auto"/>
        <w:ind w:left="5670"/>
      </w:pPr>
      <w:r>
        <w:rPr>
          <w:b/>
          <w:bCs/>
          <w:iCs/>
          <w:szCs w:val="24"/>
          <w:lang w:bidi="pl-PL"/>
        </w:rPr>
        <w:t>84-250 Gniewino</w:t>
      </w:r>
    </w:p>
    <w:p w14:paraId="7980964E" w14:textId="77777777" w:rsidR="008561A8" w:rsidRDefault="008561A8">
      <w:pPr>
        <w:tabs>
          <w:tab w:val="left" w:pos="10915"/>
        </w:tabs>
        <w:rPr>
          <w:b/>
          <w:sz w:val="12"/>
          <w:szCs w:val="12"/>
        </w:rPr>
      </w:pPr>
    </w:p>
    <w:p w14:paraId="55132193" w14:textId="77777777" w:rsidR="008561A8" w:rsidRDefault="00000000">
      <w:pPr>
        <w:pStyle w:val="Nagwek1"/>
        <w:numPr>
          <w:ilvl w:val="0"/>
          <w:numId w:val="0"/>
        </w:numPr>
        <w:jc w:val="center"/>
        <w:rPr>
          <w:color w:val="000000"/>
        </w:rPr>
      </w:pPr>
      <w:r>
        <w:rPr>
          <w:color w:val="000000"/>
        </w:rPr>
        <w:t>FORMULARZ OFERTOWY</w:t>
      </w:r>
    </w:p>
    <w:p w14:paraId="59FBEC54" w14:textId="77777777" w:rsidR="008561A8" w:rsidRDefault="008561A8">
      <w:pPr>
        <w:tabs>
          <w:tab w:val="left" w:pos="10915"/>
        </w:tabs>
        <w:rPr>
          <w:b/>
          <w:szCs w:val="24"/>
        </w:rPr>
      </w:pPr>
    </w:p>
    <w:tbl>
      <w:tblPr>
        <w:tblW w:w="972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246"/>
        <w:gridCol w:w="5474"/>
      </w:tblGrid>
      <w:tr w:rsidR="008561A8" w14:paraId="023DDAB1" w14:textId="77777777">
        <w:tc>
          <w:tcPr>
            <w:tcW w:w="4246" w:type="dxa"/>
          </w:tcPr>
          <w:p w14:paraId="30A629E2" w14:textId="77777777" w:rsidR="008561A8" w:rsidRDefault="00000000">
            <w:pPr>
              <w:widowControl w:val="0"/>
              <w:spacing w:after="120"/>
              <w:ind w:left="68"/>
              <w:jc w:val="both"/>
              <w:rPr>
                <w:szCs w:val="24"/>
              </w:rPr>
            </w:pPr>
            <w:r>
              <w:rPr>
                <w:szCs w:val="24"/>
              </w:rPr>
              <w:t>Ja (My)</w:t>
            </w:r>
          </w:p>
        </w:tc>
        <w:tc>
          <w:tcPr>
            <w:tcW w:w="5473" w:type="dxa"/>
          </w:tcPr>
          <w:p w14:paraId="71A194FF" w14:textId="77777777" w:rsidR="008561A8" w:rsidRDefault="00000000">
            <w:pPr>
              <w:widowControl w:val="0"/>
              <w:spacing w:after="0" w:line="240" w:lineRule="auto"/>
              <w:ind w:left="567" w:hanging="567"/>
              <w:jc w:val="both"/>
              <w:rPr>
                <w:i/>
                <w:sz w:val="14"/>
                <w:szCs w:val="24"/>
              </w:rPr>
            </w:pPr>
            <w:r>
              <w:rPr>
                <w:sz w:val="14"/>
                <w:szCs w:val="24"/>
              </w:rPr>
              <w:t>……………………………………..…….……………............................................</w:t>
            </w:r>
          </w:p>
          <w:p w14:paraId="5EDDE8EE" w14:textId="77777777" w:rsidR="008561A8" w:rsidRDefault="00000000">
            <w:pPr>
              <w:widowControl w:val="0"/>
              <w:spacing w:after="0" w:line="240" w:lineRule="auto"/>
              <w:ind w:left="567" w:hanging="567"/>
              <w:jc w:val="both"/>
              <w:rPr>
                <w:sz w:val="14"/>
                <w:szCs w:val="24"/>
              </w:rPr>
            </w:pPr>
            <w:r>
              <w:rPr>
                <w:i/>
                <w:sz w:val="14"/>
                <w:szCs w:val="24"/>
              </w:rPr>
              <w:t>Imię i nazwisko osoby uprawnionej do reprezentowania wykonawcy</w:t>
            </w:r>
          </w:p>
        </w:tc>
      </w:tr>
    </w:tbl>
    <w:p w14:paraId="19FB5ED1" w14:textId="77777777" w:rsidR="008561A8" w:rsidRDefault="00000000">
      <w:pPr>
        <w:spacing w:after="0" w:line="360" w:lineRule="auto"/>
        <w:ind w:left="567" w:hanging="567"/>
        <w:rPr>
          <w:b/>
          <w:szCs w:val="24"/>
        </w:rPr>
      </w:pPr>
      <w:r>
        <w:rPr>
          <w:szCs w:val="24"/>
        </w:rPr>
        <w:t>działając w imieniu i na rzecz:</w:t>
      </w:r>
    </w:p>
    <w:p w14:paraId="5B713957" w14:textId="77777777" w:rsidR="008561A8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Nazwa wykonawcy …………........................................................................................................</w:t>
      </w:r>
    </w:p>
    <w:p w14:paraId="21B19F0A" w14:textId="77777777" w:rsidR="008561A8" w:rsidRDefault="00000000">
      <w:pPr>
        <w:spacing w:after="120" w:line="360" w:lineRule="auto"/>
        <w:ind w:left="567" w:hanging="567"/>
        <w:rPr>
          <w:szCs w:val="24"/>
        </w:rPr>
      </w:pPr>
      <w:r>
        <w:rPr>
          <w:szCs w:val="24"/>
        </w:rPr>
        <w:t>Adres  wykonawcy.........................................................................................................................</w:t>
      </w:r>
    </w:p>
    <w:p w14:paraId="362F13B5" w14:textId="77777777" w:rsidR="008561A8" w:rsidRDefault="00000000">
      <w:pPr>
        <w:spacing w:after="120" w:line="360" w:lineRule="auto"/>
        <w:ind w:left="567" w:hanging="567"/>
        <w:rPr>
          <w:szCs w:val="24"/>
          <w:lang w:val="de-DE"/>
        </w:rPr>
      </w:pPr>
      <w:proofErr w:type="spellStart"/>
      <w:r>
        <w:rPr>
          <w:szCs w:val="24"/>
          <w:lang w:val="de-DE"/>
        </w:rPr>
        <w:t>telefon</w:t>
      </w:r>
      <w:proofErr w:type="spellEnd"/>
      <w:r>
        <w:rPr>
          <w:szCs w:val="24"/>
          <w:lang w:val="de-DE"/>
        </w:rPr>
        <w:t xml:space="preserve">…………….………. NIP……..……………… </w:t>
      </w:r>
      <w:proofErr w:type="spellStart"/>
      <w:r>
        <w:rPr>
          <w:szCs w:val="24"/>
          <w:lang w:val="de-DE"/>
        </w:rPr>
        <w:t>adres</w:t>
      </w:r>
      <w:proofErr w:type="spellEnd"/>
      <w:r>
        <w:rPr>
          <w:szCs w:val="24"/>
          <w:lang w:val="de-DE"/>
        </w:rPr>
        <w:t xml:space="preserve"> e- mail………………………….</w:t>
      </w:r>
    </w:p>
    <w:p w14:paraId="4713CEC3" w14:textId="05A8D552" w:rsidR="008561A8" w:rsidRDefault="00000000">
      <w:pPr>
        <w:pStyle w:val="Akapitzlist"/>
        <w:spacing w:after="0" w:line="240" w:lineRule="auto"/>
        <w:ind w:left="0"/>
        <w:contextualSpacing w:val="0"/>
        <w:jc w:val="both"/>
        <w:rPr>
          <w:szCs w:val="24"/>
          <w:lang w:bidi="pl-PL"/>
        </w:rPr>
      </w:pPr>
      <w:r>
        <w:rPr>
          <w:color w:val="000000"/>
          <w:szCs w:val="24"/>
          <w:lang w:eastAsia="pl-PL"/>
        </w:rPr>
        <w:t xml:space="preserve">1. </w:t>
      </w:r>
      <w:r>
        <w:rPr>
          <w:color w:val="000000"/>
          <w:szCs w:val="24"/>
          <w:lang w:bidi="pl-PL"/>
        </w:rPr>
        <w:t xml:space="preserve">W związku z ogłoszeniem postępowania o udzielenie zamówienia publicznego w trybie podstawowym na „ Dostawy artykułów </w:t>
      </w:r>
      <w:r w:rsidR="007544BA">
        <w:rPr>
          <w:color w:val="000000"/>
          <w:szCs w:val="24"/>
          <w:lang w:bidi="pl-PL"/>
        </w:rPr>
        <w:t>spożywczych</w:t>
      </w:r>
      <w:r>
        <w:rPr>
          <w:color w:val="000000"/>
          <w:szCs w:val="24"/>
          <w:lang w:bidi="pl-PL"/>
        </w:rPr>
        <w:t xml:space="preserve"> w roku 2025” oferujemy wykonanie przedmiotu zamówienia w pełnym rzeczowym zakresie objętym specyfikacją zamówienia oraz wyszczególnionym w załączonym/-ych do oferty Formularzu/-ach asortymentowo -cenowym na następujących warunkach:</w:t>
      </w:r>
    </w:p>
    <w:p w14:paraId="5DEFD7AB" w14:textId="77777777" w:rsidR="008561A8" w:rsidRDefault="008561A8">
      <w:pPr>
        <w:pStyle w:val="Akapitzlist"/>
        <w:spacing w:after="0" w:line="240" w:lineRule="auto"/>
        <w:ind w:left="502"/>
        <w:jc w:val="both"/>
        <w:rPr>
          <w:color w:val="000000"/>
          <w:szCs w:val="24"/>
          <w:lang w:bidi="pl-PL"/>
        </w:rPr>
      </w:pPr>
    </w:p>
    <w:p w14:paraId="6D5CCE4F" w14:textId="77777777" w:rsidR="008561A8" w:rsidRDefault="00000000">
      <w:pPr>
        <w:pStyle w:val="Akapitzlist"/>
        <w:spacing w:after="120" w:line="360" w:lineRule="auto"/>
        <w:ind w:left="357"/>
        <w:contextualSpacing w:val="0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 w14:paraId="1C6398F9" w14:textId="77777777" w:rsidR="008561A8" w:rsidRDefault="00000000">
      <w:pPr>
        <w:pStyle w:val="Akapitzlist"/>
        <w:spacing w:after="120" w:line="360" w:lineRule="auto"/>
        <w:ind w:left="357"/>
        <w:contextualSpacing w:val="0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 w14:paraId="1E9AF388" w14:textId="6D7090A2" w:rsidR="008561A8" w:rsidRPr="007544BA" w:rsidRDefault="00000000" w:rsidP="007544BA">
      <w:pPr>
        <w:pStyle w:val="Akapitzlist"/>
        <w:spacing w:after="120" w:line="360" w:lineRule="auto"/>
        <w:ind w:left="357"/>
        <w:contextualSpacing w:val="0"/>
        <w:jc w:val="both"/>
        <w:rPr>
          <w:color w:val="000000"/>
        </w:rPr>
      </w:pPr>
      <w:r>
        <w:rPr>
          <w:color w:val="000000"/>
          <w:szCs w:val="24"/>
          <w:lang w:bidi="pl-PL"/>
        </w:rPr>
        <w:t xml:space="preserve">Częstotliwość dostaw ………. </w:t>
      </w:r>
      <w:bookmarkStart w:id="0" w:name="_Hlk150420383"/>
      <w:r>
        <w:rPr>
          <w:color w:val="000000"/>
          <w:szCs w:val="24"/>
          <w:lang w:bidi="pl-PL"/>
        </w:rPr>
        <w:t>razy w tygodniu</w:t>
      </w:r>
      <w:bookmarkEnd w:id="0"/>
    </w:p>
    <w:p w14:paraId="397D7476" w14:textId="77777777" w:rsidR="008561A8" w:rsidRDefault="00000000">
      <w:pPr>
        <w:pStyle w:val="Akapitzlist"/>
        <w:spacing w:after="120"/>
        <w:ind w:left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2. Zgodnie z art. 225 ust. 2 ustawy Prawo zamówień publicznych informuję, iż </w:t>
      </w:r>
      <w:r>
        <w:rPr>
          <w:rFonts w:eastAsia="Times New Roman"/>
          <w:i/>
          <w:szCs w:val="24"/>
        </w:rPr>
        <w:t>(zaznaczyć właściwe)</w:t>
      </w:r>
      <w:r>
        <w:rPr>
          <w:rFonts w:eastAsia="Times New Roman"/>
          <w:szCs w:val="24"/>
        </w:rPr>
        <w:t>:</w:t>
      </w:r>
    </w:p>
    <w:p w14:paraId="1CE9945B" w14:textId="77777777" w:rsidR="008561A8" w:rsidRDefault="00000000">
      <w:pPr>
        <w:spacing w:after="0"/>
        <w:ind w:left="57"/>
        <w:contextualSpacing/>
        <w:jc w:val="both"/>
        <w:rPr>
          <w:color w:val="000000"/>
        </w:rPr>
      </w:pPr>
      <w:r>
        <w:rPr>
          <w:rFonts w:eastAsia="Times New Roman"/>
          <w:color w:val="000000"/>
          <w:szCs w:val="24"/>
        </w:rPr>
        <w:t>□ wybór oferty nie będzie prowadzić do powstania u Zamawiającego obowiązku podatkowego,</w:t>
      </w:r>
    </w:p>
    <w:p w14:paraId="47ED3775" w14:textId="77777777" w:rsidR="008561A8" w:rsidRDefault="00000000">
      <w:pPr>
        <w:spacing w:after="120"/>
        <w:ind w:left="57"/>
        <w:jc w:val="both"/>
        <w:rPr>
          <w:rFonts w:eastAsia="Times New Roman"/>
          <w:szCs w:val="24"/>
        </w:rPr>
      </w:pPr>
      <w:r>
        <w:rPr>
          <w:rFonts w:eastAsia="Times New Roman"/>
          <w:color w:val="000000"/>
          <w:szCs w:val="24"/>
        </w:rPr>
        <w:t xml:space="preserve">□ </w:t>
      </w:r>
      <w:r>
        <w:rPr>
          <w:rFonts w:eastAsia="Times New Roman"/>
          <w:szCs w:val="24"/>
        </w:rPr>
        <w:t xml:space="preserve">wybór oferty będzie prowadzić do powstania u Zamawiającego obowiązku podatkowego </w:t>
      </w:r>
      <w:r>
        <w:rPr>
          <w:rFonts w:eastAsia="Times New Roman"/>
          <w:szCs w:val="24"/>
        </w:rPr>
        <w:br/>
        <w:t>w odniesieniu do następujących towarów: ......................................................., których dostawa lub świadczenie będzie prowadzić do jego powstania.</w:t>
      </w:r>
    </w:p>
    <w:p w14:paraId="1AF8313D" w14:textId="12698825" w:rsidR="008561A8" w:rsidRDefault="00000000">
      <w:pPr>
        <w:spacing w:after="120"/>
        <w:contextualSpacing/>
        <w:jc w:val="both"/>
        <w:rPr>
          <w:del w:id="1" w:author="Nieznany autor" w:date="2023-11-06T14:21:00Z"/>
          <w:rFonts w:eastAsia="Times New Roman"/>
          <w:szCs w:val="24"/>
        </w:rPr>
      </w:pPr>
      <w:r>
        <w:rPr>
          <w:rFonts w:eastAsia="Times New Roman"/>
          <w:szCs w:val="24"/>
        </w:rPr>
        <w:t>Wartość towaru powodująca obowiązek podatkowy u Zamawiającego to: .............................. zł netto.</w:t>
      </w:r>
      <w:ins w:id="2" w:author="Renata" w:date="2023-11-08T14:57:00Z">
        <w:r>
          <w:rPr>
            <w:rFonts w:eastAsia="Times New Roman"/>
            <w:szCs w:val="24"/>
          </w:rPr>
          <w:t xml:space="preserve"> </w:t>
        </w:r>
      </w:ins>
    </w:p>
    <w:p w14:paraId="3E85B69E" w14:textId="77777777" w:rsidR="008561A8" w:rsidRDefault="00000000">
      <w:pPr>
        <w:spacing w:after="120"/>
        <w:jc w:val="both"/>
        <w:rPr>
          <w:del w:id="3" w:author="Nieznany autor" w:date="2023-11-06T14:24:00Z"/>
          <w:rFonts w:eastAsia="Times New Roman"/>
          <w:szCs w:val="24"/>
        </w:rPr>
      </w:pPr>
      <w:r>
        <w:rPr>
          <w:rFonts w:eastAsia="Times New Roman"/>
          <w:szCs w:val="24"/>
        </w:rPr>
        <w:t>Oświadczam, że niewypełnienie oferty w zakresie pkt 2 oznacza, że jej złożenie nie prowadzi do powstania obowiązku podatkowego po stronie zamawiającego.</w:t>
      </w:r>
    </w:p>
    <w:p w14:paraId="2ABBB3DA" w14:textId="77777777" w:rsidR="008561A8" w:rsidRDefault="008561A8">
      <w:pPr>
        <w:spacing w:after="120"/>
        <w:jc w:val="both"/>
        <w:rPr>
          <w:rFonts w:eastAsia="Times New Roman"/>
          <w:szCs w:val="24"/>
        </w:rPr>
      </w:pPr>
    </w:p>
    <w:p w14:paraId="7DEF6D9C" w14:textId="77777777" w:rsidR="008561A8" w:rsidRDefault="00000000">
      <w:pPr>
        <w:pStyle w:val="Akapitzlist"/>
        <w:spacing w:before="120" w:line="240" w:lineRule="auto"/>
        <w:ind w:left="0"/>
        <w:contextualSpacing w:val="0"/>
        <w:jc w:val="both"/>
        <w:rPr>
          <w:szCs w:val="24"/>
          <w:lang w:bidi="pl-PL"/>
        </w:rPr>
      </w:pPr>
      <w:r>
        <w:rPr>
          <w:szCs w:val="24"/>
        </w:rPr>
        <w:t>3. Oświadczamy, że zapoznaliśmy się ze specyfikacją warunków zamówienia, akceptujemy jej warunki i nie zgłaszamy do niej żadnych zastrzeżeń.</w:t>
      </w:r>
    </w:p>
    <w:p w14:paraId="654CFB72" w14:textId="77777777" w:rsidR="008561A8" w:rsidRDefault="00000000">
      <w:pPr>
        <w:pStyle w:val="Akapitzlist"/>
        <w:spacing w:line="240" w:lineRule="auto"/>
        <w:ind w:left="0"/>
        <w:contextualSpacing w:val="0"/>
        <w:jc w:val="both"/>
        <w:rPr>
          <w:ins w:id="4" w:author="Nieznany autor" w:date="2023-11-06T14:27:00Z"/>
          <w:szCs w:val="24"/>
          <w:lang w:bidi="pl-PL"/>
        </w:rPr>
      </w:pPr>
      <w:r>
        <w:rPr>
          <w:szCs w:val="24"/>
        </w:rPr>
        <w:t>4. Oświadczamy, że zapoznaliśmy się z projektem umowy, akceptujemy go i nie wnosimy do niego żadnych zastrzeżeń.</w:t>
      </w:r>
    </w:p>
    <w:p w14:paraId="55573554" w14:textId="77777777" w:rsidR="008561A8" w:rsidRDefault="00000000">
      <w:pPr>
        <w:pStyle w:val="Akapitzlist"/>
        <w:spacing w:line="240" w:lineRule="auto"/>
        <w:ind w:left="0"/>
        <w:contextualSpacing w:val="0"/>
        <w:jc w:val="both"/>
        <w:rPr>
          <w:szCs w:val="24"/>
          <w:lang w:bidi="pl-PL"/>
        </w:rPr>
      </w:pPr>
      <w:r>
        <w:t>5. Oświadczamy, ze jesteśmy związani złożoną ofertą przez okres 30 dni od daty złożenia oferty.</w:t>
      </w:r>
    </w:p>
    <w:p w14:paraId="0DA5CD75" w14:textId="77777777" w:rsidR="008561A8" w:rsidRDefault="00000000">
      <w:pPr>
        <w:pStyle w:val="Akapitzlist"/>
        <w:spacing w:line="240" w:lineRule="auto"/>
        <w:ind w:left="0"/>
        <w:contextualSpacing w:val="0"/>
        <w:jc w:val="both"/>
        <w:rPr>
          <w:b/>
          <w:color w:val="000000" w:themeColor="text1"/>
          <w:szCs w:val="24"/>
          <w:lang w:bidi="pl-PL"/>
        </w:rPr>
      </w:pPr>
      <w:r>
        <w:rPr>
          <w:color w:val="000000" w:themeColor="text1"/>
          <w:szCs w:val="24"/>
        </w:rPr>
        <w:t>6. Zamówienie zrealizujemy sami/przy udziale podwykonawców w zakresie*</w:t>
      </w:r>
      <w:r>
        <w:rPr>
          <w:color w:val="000000" w:themeColor="text1"/>
          <w:szCs w:val="24"/>
          <w:vertAlign w:val="superscript"/>
        </w:rPr>
        <w:t>)</w:t>
      </w:r>
      <w:r>
        <w:rPr>
          <w:color w:val="000000" w:themeColor="text1"/>
          <w:szCs w:val="24"/>
        </w:rPr>
        <w:t>:</w:t>
      </w:r>
      <w:r>
        <w:rPr>
          <w:color w:val="000000" w:themeColor="text1"/>
          <w:sz w:val="14"/>
          <w:szCs w:val="24"/>
        </w:rPr>
        <w:t>.....................................</w:t>
      </w:r>
    </w:p>
    <w:p w14:paraId="2CC7B13C" w14:textId="77777777" w:rsidR="008561A8" w:rsidRDefault="008561A8">
      <w:pPr>
        <w:pStyle w:val="Akapitzlist"/>
        <w:ind w:left="284" w:hanging="283"/>
        <w:jc w:val="center"/>
        <w:rPr>
          <w:i/>
          <w:color w:val="000000" w:themeColor="text1"/>
          <w:sz w:val="4"/>
          <w:szCs w:val="24"/>
        </w:rPr>
      </w:pPr>
    </w:p>
    <w:p w14:paraId="03E71953" w14:textId="77777777" w:rsidR="008561A8" w:rsidRDefault="00000000">
      <w:pPr>
        <w:pStyle w:val="Akapitzlist"/>
        <w:ind w:left="284" w:hanging="283"/>
        <w:jc w:val="center"/>
        <w:rPr>
          <w:i/>
          <w:color w:val="000000" w:themeColor="text1"/>
          <w:sz w:val="18"/>
          <w:szCs w:val="24"/>
        </w:rPr>
      </w:pPr>
      <w:r>
        <w:rPr>
          <w:i/>
          <w:color w:val="000000" w:themeColor="text1"/>
          <w:sz w:val="18"/>
          <w:szCs w:val="24"/>
        </w:rPr>
        <w:t>……………………………………………………………………………………………………………………………………………</w:t>
      </w:r>
    </w:p>
    <w:p w14:paraId="53C3466A" w14:textId="77777777" w:rsidR="008561A8" w:rsidRDefault="00000000">
      <w:pPr>
        <w:pStyle w:val="Akapitzlist"/>
        <w:ind w:left="284" w:hanging="283"/>
        <w:jc w:val="center"/>
        <w:rPr>
          <w:i/>
          <w:color w:val="000000" w:themeColor="text1"/>
          <w:sz w:val="18"/>
          <w:szCs w:val="18"/>
        </w:rPr>
      </w:pPr>
      <w:r>
        <w:rPr>
          <w:i/>
          <w:color w:val="000000" w:themeColor="text1"/>
          <w:sz w:val="18"/>
          <w:szCs w:val="18"/>
        </w:rPr>
        <w:t>(części zamówienia, które zostaną powierzone podwykonawcom oraz nazwy (firmy) tych podwykonawców jeżeli są już znani)</w:t>
      </w:r>
    </w:p>
    <w:p w14:paraId="0571325E" w14:textId="77777777" w:rsidR="008561A8" w:rsidRDefault="008561A8">
      <w:pPr>
        <w:pStyle w:val="Akapitzlist"/>
        <w:ind w:left="284" w:hanging="283"/>
        <w:jc w:val="center"/>
        <w:rPr>
          <w:i/>
          <w:color w:val="000000" w:themeColor="text1"/>
          <w:sz w:val="18"/>
          <w:szCs w:val="18"/>
        </w:rPr>
      </w:pPr>
    </w:p>
    <w:p w14:paraId="62A5FC2A" w14:textId="77777777" w:rsidR="008561A8" w:rsidRDefault="00000000">
      <w:pPr>
        <w:pStyle w:val="Akapitzlist"/>
        <w:spacing w:after="0" w:line="240" w:lineRule="auto"/>
        <w:ind w:left="142"/>
        <w:contextualSpacing w:val="0"/>
        <w:jc w:val="both"/>
        <w:rPr>
          <w:i/>
          <w:szCs w:val="24"/>
        </w:rPr>
      </w:pPr>
      <w:r>
        <w:rPr>
          <w:szCs w:val="24"/>
        </w:rPr>
        <w:t>a) Powołujemy się/nie powołujemy się*</w:t>
      </w:r>
      <w:r>
        <w:rPr>
          <w:szCs w:val="24"/>
          <w:vertAlign w:val="superscript"/>
        </w:rPr>
        <w:t>)</w:t>
      </w:r>
      <w:r>
        <w:rPr>
          <w:szCs w:val="24"/>
        </w:rPr>
        <w:t xml:space="preserve"> na zasoby  </w:t>
      </w:r>
      <w:r>
        <w:rPr>
          <w:sz w:val="12"/>
          <w:szCs w:val="24"/>
        </w:rPr>
        <w:t>……………………………………………………..………………………………….……</w:t>
      </w:r>
    </w:p>
    <w:p w14:paraId="14C7C40F" w14:textId="77777777" w:rsidR="008561A8" w:rsidRDefault="00000000">
      <w:pPr>
        <w:widowControl w:val="0"/>
        <w:tabs>
          <w:tab w:val="left" w:pos="142"/>
          <w:tab w:val="left" w:pos="851"/>
          <w:tab w:val="left" w:pos="4395"/>
        </w:tabs>
        <w:spacing w:after="0" w:line="240" w:lineRule="auto"/>
        <w:ind w:left="284" w:hanging="284"/>
        <w:jc w:val="center"/>
        <w:rPr>
          <w:i/>
          <w:sz w:val="16"/>
          <w:szCs w:val="24"/>
        </w:rPr>
      </w:pPr>
      <w:r>
        <w:rPr>
          <w:i/>
          <w:sz w:val="18"/>
          <w:szCs w:val="24"/>
        </w:rPr>
        <w:tab/>
      </w:r>
      <w:r>
        <w:rPr>
          <w:i/>
          <w:sz w:val="18"/>
          <w:szCs w:val="24"/>
        </w:rPr>
        <w:tab/>
      </w:r>
      <w:r>
        <w:rPr>
          <w:i/>
          <w:sz w:val="18"/>
          <w:szCs w:val="24"/>
        </w:rPr>
        <w:tab/>
      </w:r>
      <w:r>
        <w:rPr>
          <w:i/>
          <w:sz w:val="18"/>
          <w:szCs w:val="24"/>
        </w:rPr>
        <w:tab/>
      </w:r>
      <w:r>
        <w:rPr>
          <w:i/>
          <w:sz w:val="16"/>
          <w:szCs w:val="24"/>
        </w:rPr>
        <w:tab/>
      </w:r>
      <w:r>
        <w:rPr>
          <w:i/>
          <w:sz w:val="16"/>
          <w:szCs w:val="24"/>
        </w:rPr>
        <w:tab/>
      </w:r>
      <w:r>
        <w:rPr>
          <w:i/>
          <w:sz w:val="16"/>
          <w:szCs w:val="24"/>
        </w:rPr>
        <w:tab/>
        <w:t>(nazwa podmiotu)</w:t>
      </w:r>
    </w:p>
    <w:p w14:paraId="4EB91D09" w14:textId="77777777" w:rsidR="008561A8" w:rsidRDefault="00000000">
      <w:pPr>
        <w:widowControl w:val="0"/>
        <w:tabs>
          <w:tab w:val="left" w:pos="426"/>
          <w:tab w:val="left" w:pos="851"/>
        </w:tabs>
        <w:spacing w:after="0" w:line="240" w:lineRule="auto"/>
        <w:ind w:left="284" w:hanging="284"/>
        <w:jc w:val="both"/>
        <w:rPr>
          <w:i/>
          <w:szCs w:val="24"/>
        </w:rPr>
      </w:pPr>
      <w:r>
        <w:rPr>
          <w:szCs w:val="24"/>
        </w:rPr>
        <w:lastRenderedPageBreak/>
        <w:tab/>
      </w:r>
      <w:r>
        <w:rPr>
          <w:szCs w:val="24"/>
        </w:rPr>
        <w:tab/>
        <w:t xml:space="preserve">w celu wykazania spełnienia warunków udziału w postępowaniu w zakresie </w:t>
      </w:r>
      <w:r>
        <w:rPr>
          <w:sz w:val="20"/>
          <w:szCs w:val="20"/>
        </w:rPr>
        <w:t>……………………………………………………………………………………………............................................</w:t>
      </w:r>
    </w:p>
    <w:p w14:paraId="2E9BB4D8" w14:textId="77777777" w:rsidR="008561A8" w:rsidRDefault="00000000">
      <w:pPr>
        <w:widowControl w:val="0"/>
        <w:tabs>
          <w:tab w:val="left" w:pos="426"/>
          <w:tab w:val="left" w:pos="851"/>
        </w:tabs>
        <w:spacing w:after="0" w:line="240" w:lineRule="auto"/>
        <w:ind w:left="284" w:hanging="284"/>
        <w:jc w:val="center"/>
        <w:rPr>
          <w:i/>
          <w:szCs w:val="24"/>
        </w:rPr>
      </w:pPr>
      <w:r>
        <w:rPr>
          <w:i/>
          <w:sz w:val="16"/>
          <w:szCs w:val="24"/>
        </w:rPr>
        <w:t>(zakres powierzonego zamówienia)</w:t>
      </w:r>
    </w:p>
    <w:p w14:paraId="26757C64" w14:textId="77777777" w:rsidR="008561A8" w:rsidRDefault="00000000">
      <w:pPr>
        <w:widowControl w:val="0"/>
        <w:tabs>
          <w:tab w:val="left" w:pos="426"/>
        </w:tabs>
        <w:spacing w:after="0" w:line="240" w:lineRule="auto"/>
        <w:ind w:left="426"/>
        <w:jc w:val="both"/>
        <w:rPr>
          <w:szCs w:val="24"/>
        </w:rPr>
      </w:pPr>
      <w:r>
        <w:rPr>
          <w:szCs w:val="24"/>
        </w:rPr>
        <w:t xml:space="preserve">i oświadczamy, że będzie on wykonywał zamówienie we wskazanym powyżej zakresie oraz odpowiada solidarnie za wykonanie przedmiotu zamówienia w tym zakresie. </w:t>
      </w:r>
    </w:p>
    <w:p w14:paraId="0431CB78" w14:textId="77777777" w:rsidR="008561A8" w:rsidRDefault="008561A8">
      <w:pPr>
        <w:widowControl w:val="0"/>
        <w:tabs>
          <w:tab w:val="left" w:pos="426"/>
          <w:tab w:val="left" w:pos="851"/>
        </w:tabs>
        <w:spacing w:after="0"/>
        <w:ind w:left="567" w:hanging="567"/>
        <w:jc w:val="both"/>
        <w:rPr>
          <w:sz w:val="10"/>
          <w:szCs w:val="24"/>
        </w:rPr>
      </w:pPr>
    </w:p>
    <w:p w14:paraId="0557647C" w14:textId="77777777" w:rsidR="008561A8" w:rsidRDefault="00000000">
      <w:pPr>
        <w:pStyle w:val="Akapitzlist"/>
        <w:spacing w:after="0" w:line="240" w:lineRule="auto"/>
        <w:ind w:left="142"/>
        <w:contextualSpacing w:val="0"/>
        <w:jc w:val="both"/>
        <w:rPr>
          <w:szCs w:val="24"/>
        </w:rPr>
      </w:pPr>
      <w:r>
        <w:rPr>
          <w:szCs w:val="24"/>
        </w:rPr>
        <w:t>b) Jako Wykonawcy wspólnie ubiegający się o udzielenie zamówienia publicznego w formie spółki cywilnej/konsorcjum</w:t>
      </w:r>
      <w:r>
        <w:rPr>
          <w:b/>
          <w:szCs w:val="24"/>
          <w:vertAlign w:val="superscript"/>
        </w:rPr>
        <w:t>*</w:t>
      </w:r>
      <w:r>
        <w:rPr>
          <w:szCs w:val="24"/>
        </w:rPr>
        <w:t>, oświadczamy, że dla potrzeb niniejszego zamówienia ustanawiamy pełnomocnika:</w:t>
      </w:r>
    </w:p>
    <w:p w14:paraId="04B68AC5" w14:textId="77777777" w:rsidR="008561A8" w:rsidRDefault="008561A8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sz w:val="4"/>
          <w:szCs w:val="18"/>
        </w:rPr>
      </w:pPr>
    </w:p>
    <w:p w14:paraId="69F65100" w14:textId="77777777" w:rsidR="008561A8" w:rsidRDefault="00000000">
      <w:pPr>
        <w:pStyle w:val="Akapitzlist"/>
        <w:widowControl w:val="0"/>
        <w:tabs>
          <w:tab w:val="left" w:pos="0"/>
          <w:tab w:val="left" w:pos="426"/>
        </w:tabs>
        <w:spacing w:after="0" w:line="360" w:lineRule="auto"/>
        <w:ind w:left="425"/>
        <w:jc w:val="both"/>
        <w:rPr>
          <w:szCs w:val="24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sz w:val="18"/>
          <w:szCs w:val="24"/>
        </w:rPr>
        <w:t>…….</w:t>
      </w:r>
    </w:p>
    <w:p w14:paraId="298E5800" w14:textId="77777777" w:rsidR="008561A8" w:rsidRDefault="00000000">
      <w:pPr>
        <w:tabs>
          <w:tab w:val="left" w:pos="284"/>
          <w:tab w:val="left" w:pos="426"/>
        </w:tabs>
        <w:spacing w:after="0"/>
        <w:ind w:left="426"/>
        <w:jc w:val="both"/>
        <w:rPr>
          <w:szCs w:val="24"/>
        </w:rPr>
      </w:pPr>
      <w:r>
        <w:rPr>
          <w:szCs w:val="24"/>
        </w:rPr>
        <w:t>do reprezentacji w postępowaniu o  udzielenie zamówienia / do reprezentacji w postępowaniu o udzielenie zamówienia i zawarcia umowy w sprawie niniejszego zamówienia*.</w:t>
      </w:r>
      <w:r>
        <w:rPr>
          <w:szCs w:val="24"/>
          <w:vertAlign w:val="superscript"/>
        </w:rPr>
        <w:t xml:space="preserve"> </w:t>
      </w:r>
    </w:p>
    <w:p w14:paraId="54D2BA29" w14:textId="77777777" w:rsidR="008561A8" w:rsidRDefault="00000000">
      <w:pPr>
        <w:tabs>
          <w:tab w:val="left" w:pos="426"/>
          <w:tab w:val="left" w:pos="851"/>
        </w:tabs>
        <w:spacing w:after="0"/>
        <w:ind w:left="567" w:hanging="142"/>
        <w:jc w:val="center"/>
        <w:rPr>
          <w:i/>
          <w:sz w:val="18"/>
          <w:szCs w:val="24"/>
        </w:rPr>
      </w:pPr>
      <w:r>
        <w:rPr>
          <w:sz w:val="18"/>
          <w:szCs w:val="24"/>
        </w:rPr>
        <w:t>(</w:t>
      </w:r>
      <w:r>
        <w:rPr>
          <w:i/>
          <w:sz w:val="18"/>
          <w:szCs w:val="24"/>
        </w:rPr>
        <w:t>wypełniają i dokonują wyboru jedynie wykonawcy wspólnie ubiegający się o udzielenie zamówienia,</w:t>
      </w:r>
    </w:p>
    <w:p w14:paraId="333C9FA5" w14:textId="77777777" w:rsidR="008561A8" w:rsidRDefault="00000000">
      <w:pPr>
        <w:tabs>
          <w:tab w:val="left" w:pos="426"/>
          <w:tab w:val="left" w:pos="851"/>
        </w:tabs>
        <w:spacing w:after="0"/>
        <w:ind w:left="567" w:hanging="142"/>
        <w:jc w:val="center"/>
        <w:rPr>
          <w:i/>
          <w:szCs w:val="24"/>
        </w:rPr>
      </w:pPr>
      <w:r>
        <w:rPr>
          <w:i/>
          <w:sz w:val="18"/>
          <w:szCs w:val="24"/>
        </w:rPr>
        <w:t>np. prowadzący działalność w formie spółki cywilnej lub konsorcjum)</w:t>
      </w:r>
    </w:p>
    <w:p w14:paraId="37C5543C" w14:textId="77777777" w:rsidR="008561A8" w:rsidRDefault="008561A8">
      <w:pPr>
        <w:tabs>
          <w:tab w:val="left" w:pos="426"/>
          <w:tab w:val="left" w:pos="851"/>
        </w:tabs>
        <w:spacing w:after="0"/>
        <w:ind w:left="567" w:hanging="142"/>
        <w:jc w:val="center"/>
        <w:rPr>
          <w:i/>
          <w:szCs w:val="24"/>
        </w:rPr>
      </w:pPr>
    </w:p>
    <w:p w14:paraId="283D4CBA" w14:textId="77777777" w:rsidR="008561A8" w:rsidRDefault="00000000">
      <w:pPr>
        <w:pStyle w:val="Akapitzlist"/>
        <w:spacing w:line="240" w:lineRule="auto"/>
        <w:ind w:left="0"/>
        <w:contextualSpacing w:val="0"/>
        <w:jc w:val="both"/>
        <w:rPr>
          <w:szCs w:val="24"/>
        </w:rPr>
      </w:pPr>
      <w:r>
        <w:rPr>
          <w:szCs w:val="24"/>
        </w:rPr>
        <w:t>7. Oświadczamy, że wypełniłem obowiązki informacyjne przewidziane w art. 13 lub art. 14 RODO</w:t>
      </w:r>
      <w:r>
        <w:rPr>
          <w:rStyle w:val="Odwoanieprzypisudolnego"/>
        </w:rPr>
        <w:footnoteReference w:id="1"/>
      </w:r>
      <w:r>
        <w:rPr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</w:rPr>
        <w:footnoteReference w:id="2"/>
      </w:r>
      <w:r>
        <w:rPr>
          <w:szCs w:val="24"/>
        </w:rPr>
        <w:t xml:space="preserve">. </w:t>
      </w:r>
    </w:p>
    <w:p w14:paraId="52B5479F" w14:textId="77777777" w:rsidR="008561A8" w:rsidRDefault="00000000">
      <w:pPr>
        <w:pStyle w:val="Akapitzlist"/>
        <w:spacing w:line="240" w:lineRule="auto"/>
        <w:ind w:left="425"/>
        <w:contextualSpacing w:val="0"/>
        <w:jc w:val="both"/>
        <w:rPr>
          <w:szCs w:val="24"/>
        </w:rPr>
      </w:pPr>
      <w:r>
        <w:rPr>
          <w:szCs w:val="24"/>
          <w:lang w:eastAsia="ar-SA"/>
        </w:rPr>
        <w:t>Informujemy, że jesteśmy (należy postawić znak „x” we właściwym okienku):</w:t>
      </w:r>
    </w:p>
    <w:p w14:paraId="0F89869E" w14:textId="77777777" w:rsidR="008561A8" w:rsidRDefault="00000000">
      <w:pPr>
        <w:shd w:val="clear" w:color="auto" w:fill="FFFFFF"/>
        <w:spacing w:after="0" w:line="240" w:lineRule="auto"/>
        <w:ind w:left="721" w:hanging="437"/>
        <w:jc w:val="both"/>
        <w:rPr>
          <w:szCs w:val="24"/>
        </w:rPr>
      </w:pPr>
      <w:r>
        <w:fldChar w:fldCharType="begin">
          <w:ffData>
            <w:name w:val="Bookmark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5" w:name="Bookmark"/>
      <w:bookmarkEnd w:id="5"/>
      <w:r>
        <w:fldChar w:fldCharType="end"/>
      </w:r>
      <w:bookmarkStart w:id="6" w:name="__Fieldmark__3141_2417788474"/>
      <w:bookmarkEnd w:id="6"/>
      <w:r>
        <w:rPr>
          <w:szCs w:val="24"/>
        </w:rPr>
        <w:tab/>
        <w:t>mikroprzedsiębiorstwem (przedsiębiorstwo, które zatrudnia mniej niż 10 osób i którego</w:t>
      </w:r>
      <w:r>
        <w:rPr>
          <w:szCs w:val="24"/>
        </w:rPr>
        <w:br/>
        <w:t xml:space="preserve">  roczny obrót lub roczna suma bilansowa nie przekracza 2 000 000 euro);</w:t>
      </w:r>
    </w:p>
    <w:p w14:paraId="29FE056F" w14:textId="77777777" w:rsidR="008561A8" w:rsidRDefault="00000000">
      <w:pPr>
        <w:shd w:val="clear" w:color="auto" w:fill="FFFFFF"/>
        <w:spacing w:after="0" w:line="240" w:lineRule="auto"/>
        <w:ind w:left="721" w:hanging="437"/>
        <w:jc w:val="both"/>
        <w:rPr>
          <w:szCs w:val="24"/>
        </w:rPr>
      </w:pPr>
      <w:r>
        <w:fldChar w:fldCharType="begin">
          <w:ffData>
            <w:name w:val="Bookmark kopia 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7" w:name="Bookmark_kopia_1"/>
      <w:bookmarkEnd w:id="7"/>
      <w:r>
        <w:fldChar w:fldCharType="end"/>
      </w:r>
      <w:bookmarkStart w:id="8" w:name="__Fieldmark__3151_2417788474"/>
      <w:bookmarkEnd w:id="8"/>
      <w:r>
        <w:rPr>
          <w:szCs w:val="24"/>
        </w:rPr>
        <w:tab/>
        <w:t>małym przedsiębiorstwem (przedsiębiorstwo, które zatrudnia mniej niż 50 osób i którego</w:t>
      </w:r>
      <w:r>
        <w:rPr>
          <w:szCs w:val="24"/>
        </w:rPr>
        <w:br/>
        <w:t xml:space="preserve"> roczny obrót lub roczna suma bilansowa nie przekracza 10 000 000 euro);</w:t>
      </w:r>
    </w:p>
    <w:p w14:paraId="11234958" w14:textId="77777777" w:rsidR="008561A8" w:rsidRDefault="00000000">
      <w:pPr>
        <w:shd w:val="clear" w:color="auto" w:fill="FFFFFF"/>
        <w:spacing w:after="0" w:line="240" w:lineRule="auto"/>
        <w:ind w:left="721" w:hanging="437"/>
        <w:jc w:val="both"/>
        <w:rPr>
          <w:szCs w:val="24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9" w:name="Bookmark_kopia_2"/>
      <w:bookmarkEnd w:id="9"/>
      <w:r>
        <w:fldChar w:fldCharType="end"/>
      </w:r>
      <w:bookmarkStart w:id="10" w:name="__Fieldmark__3161_2417788474"/>
      <w:bookmarkEnd w:id="10"/>
      <w:r>
        <w:rPr>
          <w:szCs w:val="24"/>
        </w:rPr>
        <w:tab/>
        <w:t>średnim przedsiębiorstwem (przedsiębiorstwo, które nie są mikroprzedsiębiorstwami ani</w:t>
      </w:r>
      <w:r>
        <w:rPr>
          <w:szCs w:val="24"/>
        </w:rPr>
        <w:br/>
        <w:t xml:space="preserve"> małymi przedsiębiorstwami i które zatrudnia mniej niż 250 osób i którego</w:t>
      </w:r>
      <w:r>
        <w:rPr>
          <w:szCs w:val="24"/>
        </w:rPr>
        <w:br/>
        <w:t xml:space="preserve"> roczny obrót nie przekracza 50 000 000 euro lub roczna suma bilansowa nie przekracza </w:t>
      </w:r>
      <w:r>
        <w:rPr>
          <w:szCs w:val="24"/>
        </w:rPr>
        <w:br/>
        <w:t xml:space="preserve"> 43 000 000 euro);</w:t>
      </w:r>
    </w:p>
    <w:p w14:paraId="11C17C87" w14:textId="77777777" w:rsidR="008561A8" w:rsidRDefault="00000000">
      <w:pPr>
        <w:spacing w:after="0" w:line="240" w:lineRule="auto"/>
        <w:ind w:left="721" w:hanging="437"/>
        <w:jc w:val="both"/>
        <w:rPr>
          <w:szCs w:val="24"/>
        </w:rPr>
      </w:pPr>
      <w:r>
        <w:fldChar w:fldCharType="begin">
          <w:ffData>
            <w:name w:val="Bookmark kopia 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bookmarkStart w:id="11" w:name="Bookmark_kopia_3"/>
      <w:bookmarkEnd w:id="11"/>
      <w:r>
        <w:fldChar w:fldCharType="end"/>
      </w:r>
      <w:bookmarkStart w:id="12" w:name="__Fieldmark__3175_2417788474"/>
      <w:bookmarkEnd w:id="12"/>
      <w:r>
        <w:rPr>
          <w:szCs w:val="24"/>
        </w:rPr>
        <w:tab/>
        <w:t>żadne z powyższych.</w:t>
      </w:r>
    </w:p>
    <w:p w14:paraId="46D30C6D" w14:textId="77777777" w:rsidR="008561A8" w:rsidRDefault="00000000">
      <w:pPr>
        <w:spacing w:after="120"/>
        <w:ind w:left="720" w:hanging="720"/>
        <w:rPr>
          <w:szCs w:val="24"/>
          <w:u w:val="single"/>
          <w:lang w:eastAsia="ar-SA"/>
        </w:rPr>
      </w:pPr>
      <w:r>
        <w:rPr>
          <w:szCs w:val="24"/>
          <w:u w:val="single"/>
          <w:lang w:eastAsia="ar-SA"/>
        </w:rPr>
        <w:t>Informacje te wymagane są wyłącznie do celów statystycznych.</w:t>
      </w:r>
    </w:p>
    <w:p w14:paraId="29909315" w14:textId="77777777" w:rsidR="008561A8" w:rsidRDefault="00000000">
      <w:pPr>
        <w:tabs>
          <w:tab w:val="left" w:pos="851"/>
        </w:tabs>
        <w:spacing w:line="360" w:lineRule="auto"/>
        <w:ind w:left="567" w:hanging="567"/>
        <w:rPr>
          <w:szCs w:val="24"/>
        </w:rPr>
      </w:pPr>
      <w:r>
        <w:rPr>
          <w:sz w:val="16"/>
          <w:szCs w:val="24"/>
        </w:rPr>
        <w:t>*) niepotrzebne skreślić</w:t>
      </w:r>
      <w:r>
        <w:rPr>
          <w:szCs w:val="24"/>
        </w:rPr>
        <w:t xml:space="preserve"> </w:t>
      </w:r>
    </w:p>
    <w:p w14:paraId="2A674C2B" w14:textId="77777777" w:rsidR="008561A8" w:rsidRDefault="00000000">
      <w:pPr>
        <w:tabs>
          <w:tab w:val="left" w:pos="851"/>
        </w:tabs>
        <w:spacing w:line="360" w:lineRule="auto"/>
        <w:ind w:left="567" w:hanging="567"/>
        <w:rPr>
          <w:szCs w:val="24"/>
        </w:rPr>
      </w:pPr>
      <w:r>
        <w:rPr>
          <w:szCs w:val="24"/>
        </w:rPr>
        <w:t>Załączniki do oferty:</w:t>
      </w:r>
    </w:p>
    <w:p w14:paraId="57E1E8A8" w14:textId="77777777" w:rsidR="008561A8" w:rsidRDefault="00000000">
      <w:pPr>
        <w:widowControl w:val="0"/>
        <w:tabs>
          <w:tab w:val="left" w:pos="142"/>
          <w:tab w:val="left" w:pos="851"/>
        </w:tabs>
        <w:ind w:left="567" w:hanging="567"/>
        <w:jc w:val="both"/>
        <w:rPr>
          <w:sz w:val="10"/>
          <w:szCs w:val="24"/>
        </w:rPr>
      </w:pPr>
      <w:r>
        <w:rPr>
          <w:sz w:val="10"/>
          <w:szCs w:val="24"/>
        </w:rPr>
        <w:t>……………………………………….</w:t>
      </w:r>
    </w:p>
    <w:p w14:paraId="10A76979" w14:textId="77777777" w:rsidR="008561A8" w:rsidRDefault="00000000">
      <w:pPr>
        <w:widowControl w:val="0"/>
        <w:tabs>
          <w:tab w:val="left" w:pos="142"/>
          <w:tab w:val="left" w:pos="851"/>
        </w:tabs>
        <w:ind w:left="567" w:hanging="567"/>
        <w:jc w:val="both"/>
        <w:rPr>
          <w:i/>
          <w:color w:val="FF0000"/>
          <w:sz w:val="18"/>
          <w:szCs w:val="18"/>
        </w:rPr>
      </w:pPr>
      <w:r>
        <w:rPr>
          <w:i/>
          <w:color w:val="FF0000"/>
          <w:sz w:val="18"/>
          <w:szCs w:val="18"/>
        </w:rPr>
        <w:t xml:space="preserve">UWAGA! Oferta powinna być podpisana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018604C7" w14:textId="0AFE0D48" w:rsidR="008561A8" w:rsidRDefault="008561A8" w:rsidP="00802239">
      <w:pPr>
        <w:widowControl w:val="0"/>
        <w:tabs>
          <w:tab w:val="left" w:pos="142"/>
          <w:tab w:val="left" w:pos="851"/>
        </w:tabs>
        <w:rPr>
          <w:sz w:val="10"/>
          <w:szCs w:val="24"/>
        </w:rPr>
      </w:pPr>
    </w:p>
    <w:sectPr w:rsidR="008561A8">
      <w:headerReference w:type="default" r:id="rId8"/>
      <w:headerReference w:type="first" r:id="rId9"/>
      <w:pgSz w:w="11906" w:h="16838"/>
      <w:pgMar w:top="993" w:right="991" w:bottom="993" w:left="1276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B4558" w14:textId="77777777" w:rsidR="007B2646" w:rsidRDefault="007B2646">
      <w:pPr>
        <w:spacing w:after="0" w:line="240" w:lineRule="auto"/>
      </w:pPr>
      <w:r>
        <w:separator/>
      </w:r>
    </w:p>
  </w:endnote>
  <w:endnote w:type="continuationSeparator" w:id="0">
    <w:p w14:paraId="6259AE51" w14:textId="77777777" w:rsidR="007B2646" w:rsidRDefault="007B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C22C4" w14:textId="77777777" w:rsidR="007B2646" w:rsidRDefault="007B2646">
      <w:r>
        <w:separator/>
      </w:r>
    </w:p>
  </w:footnote>
  <w:footnote w:type="continuationSeparator" w:id="0">
    <w:p w14:paraId="352EBA4A" w14:textId="77777777" w:rsidR="007B2646" w:rsidRDefault="007B2646">
      <w:r>
        <w:continuationSeparator/>
      </w:r>
    </w:p>
  </w:footnote>
  <w:footnote w:id="1">
    <w:p w14:paraId="376233F6" w14:textId="77777777" w:rsidR="008561A8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D7038D0" w14:textId="77777777" w:rsidR="008561A8" w:rsidRDefault="00000000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1E88" w14:textId="4330DF92" w:rsidR="008561A8" w:rsidRDefault="00000000">
    <w:pPr>
      <w:pStyle w:val="Nagwek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 xml:space="preserve">artykułów </w:t>
    </w:r>
    <w:r w:rsidR="007544BA">
      <w:rPr>
        <w:color w:val="000000"/>
        <w:sz w:val="20"/>
        <w:szCs w:val="20"/>
      </w:rPr>
      <w:t>spożywczych</w:t>
    </w:r>
    <w:r>
      <w:rPr>
        <w:color w:val="000000"/>
        <w:sz w:val="20"/>
        <w:szCs w:val="20"/>
      </w:rPr>
      <w:t xml:space="preserve">  w roku 2025</w:t>
    </w:r>
    <w:r>
      <w:rPr>
        <w:bCs/>
        <w:color w:val="000000"/>
        <w:sz w:val="20"/>
        <w:szCs w:val="20"/>
      </w:rPr>
      <w:t xml:space="preserve"> </w:t>
    </w:r>
  </w:p>
  <w:p w14:paraId="0D903208" w14:textId="180C7A9A" w:rsidR="008561A8" w:rsidRDefault="00000000">
    <w:pPr>
      <w:pStyle w:val="Nagwek"/>
      <w:pBdr>
        <w:bottom w:val="single" w:sz="6" w:space="1" w:color="000000"/>
      </w:pBdr>
      <w:jc w:val="center"/>
      <w:rPr>
        <w:color w:val="000000"/>
      </w:rPr>
    </w:pPr>
    <w:r>
      <w:rPr>
        <w:bCs/>
        <w:color w:val="000000"/>
        <w:sz w:val="20"/>
        <w:szCs w:val="20"/>
      </w:rPr>
      <w:t>AT.331.</w:t>
    </w:r>
    <w:r w:rsidR="00802239">
      <w:rPr>
        <w:bCs/>
        <w:color w:val="000000"/>
        <w:sz w:val="20"/>
        <w:szCs w:val="20"/>
      </w:rPr>
      <w:t>4</w:t>
    </w:r>
    <w:r>
      <w:rPr>
        <w:bCs/>
        <w:color w:val="000000"/>
        <w:sz w:val="20"/>
        <w:szCs w:val="20"/>
      </w:rPr>
      <w:t>.202</w:t>
    </w:r>
    <w:r w:rsidR="007544BA">
      <w:rPr>
        <w:bCs/>
        <w:color w:val="000000"/>
        <w:sz w:val="20"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7D1D8" w14:textId="77777777" w:rsidR="008561A8" w:rsidRDefault="00000000">
    <w:pPr>
      <w:pStyle w:val="Nagwek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>artykułów żywnościowych  w roku 2025</w:t>
    </w:r>
    <w:r>
      <w:rPr>
        <w:bCs/>
        <w:color w:val="000000"/>
        <w:sz w:val="20"/>
        <w:szCs w:val="20"/>
      </w:rPr>
      <w:t xml:space="preserve"> </w:t>
    </w:r>
  </w:p>
  <w:p w14:paraId="71AA4753" w14:textId="77777777" w:rsidR="008561A8" w:rsidRDefault="00000000">
    <w:pPr>
      <w:pStyle w:val="Nagwek"/>
      <w:pBdr>
        <w:bottom w:val="single" w:sz="6" w:space="1" w:color="000000"/>
      </w:pBdr>
      <w:jc w:val="center"/>
      <w:rPr>
        <w:color w:val="000000"/>
      </w:rPr>
    </w:pPr>
    <w:bookmarkStart w:id="13" w:name="_Hlk149553269"/>
    <w:bookmarkEnd w:id="13"/>
    <w:r>
      <w:rPr>
        <w:bCs/>
        <w:color w:val="000000"/>
        <w:sz w:val="20"/>
        <w:szCs w:val="20"/>
      </w:rPr>
      <w:t>AT.331.6.2024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B227BA"/>
    <w:multiLevelType w:val="multilevel"/>
    <w:tmpl w:val="66321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50824C92"/>
    <w:multiLevelType w:val="multilevel"/>
    <w:tmpl w:val="7F02E1DA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40796430">
    <w:abstractNumId w:val="1"/>
  </w:num>
  <w:num w:numId="2" w16cid:durableId="472067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A8"/>
    <w:rsid w:val="005C6BFB"/>
    <w:rsid w:val="007544BA"/>
    <w:rsid w:val="007B2646"/>
    <w:rsid w:val="00802239"/>
    <w:rsid w:val="008561A8"/>
    <w:rsid w:val="009979ED"/>
    <w:rsid w:val="00D6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4C09"/>
  <w15:docId w15:val="{30471D0A-6219-4FFD-A331-33677224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1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12E19"/>
    <w:pPr>
      <w:keepNext/>
      <w:keepLines/>
      <w:numPr>
        <w:numId w:val="1"/>
      </w:numPr>
      <w:spacing w:before="240" w:after="0"/>
      <w:outlineLvl w:val="0"/>
    </w:pPr>
    <w:rPr>
      <w:rFonts w:eastAsia="Times New Roman"/>
      <w:b/>
      <w:color w:val="2E74B5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812E19"/>
    <w:pPr>
      <w:keepNext/>
      <w:keepLines/>
      <w:numPr>
        <w:ilvl w:val="1"/>
        <w:numId w:val="1"/>
      </w:numPr>
      <w:spacing w:before="40" w:after="0"/>
      <w:outlineLvl w:val="1"/>
    </w:pPr>
    <w:rPr>
      <w:rFonts w:eastAsia="Times New Roman"/>
      <w:color w:val="2E74B5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2E19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/>
      <w:color w:val="1F4D78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12E19"/>
    <w:pPr>
      <w:keepNext/>
      <w:keepLines/>
      <w:numPr>
        <w:ilvl w:val="3"/>
        <w:numId w:val="1"/>
      </w:numPr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nhideWhenUsed/>
    <w:qFormat/>
    <w:rsid w:val="00812E19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/>
      <w:color w:val="2E74B5"/>
    </w:rPr>
  </w:style>
  <w:style w:type="paragraph" w:styleId="Nagwek6">
    <w:name w:val="heading 6"/>
    <w:basedOn w:val="Normalny"/>
    <w:next w:val="Normalny"/>
    <w:link w:val="Nagwek6Znak"/>
    <w:unhideWhenUsed/>
    <w:qFormat/>
    <w:rsid w:val="00812E19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/>
      <w:color w:val="1F4D78"/>
    </w:rPr>
  </w:style>
  <w:style w:type="paragraph" w:styleId="Nagwek7">
    <w:name w:val="heading 7"/>
    <w:basedOn w:val="Normalny"/>
    <w:next w:val="Normalny"/>
    <w:link w:val="Nagwek7Znak"/>
    <w:unhideWhenUsed/>
    <w:qFormat/>
    <w:rsid w:val="00812E19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nhideWhenUsed/>
    <w:qFormat/>
    <w:rsid w:val="00812E19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812E19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812E19"/>
    <w:rPr>
      <w:rFonts w:ascii="Times New Roman" w:eastAsia="Times New Roman" w:hAnsi="Times New Roman" w:cs="Times New Roman"/>
      <w:b/>
      <w:color w:val="2E74B5"/>
      <w:sz w:val="24"/>
      <w:szCs w:val="32"/>
    </w:rPr>
  </w:style>
  <w:style w:type="character" w:customStyle="1" w:styleId="Nagwek2Znak">
    <w:name w:val="Nagłówek 2 Znak"/>
    <w:link w:val="Nagwek2"/>
    <w:qFormat/>
    <w:rsid w:val="00812E19"/>
    <w:rPr>
      <w:rFonts w:ascii="Times New Roman" w:eastAsia="Times New Roman" w:hAnsi="Times New Roman" w:cs="Times New Roman"/>
      <w:color w:val="2E74B5"/>
      <w:sz w:val="24"/>
      <w:szCs w:val="26"/>
    </w:rPr>
  </w:style>
  <w:style w:type="character" w:customStyle="1" w:styleId="Nagwek3Znak">
    <w:name w:val="Nagłówek 3 Znak"/>
    <w:link w:val="Nagwek3"/>
    <w:uiPriority w:val="9"/>
    <w:qFormat/>
    <w:rsid w:val="00812E19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"/>
    <w:qFormat/>
    <w:rsid w:val="00812E19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Nagwek5Znak">
    <w:name w:val="Nagłówek 5 Znak"/>
    <w:link w:val="Nagwek5"/>
    <w:qFormat/>
    <w:rsid w:val="00812E19"/>
    <w:rPr>
      <w:rFonts w:ascii="Calibri Light" w:eastAsia="Times New Roman" w:hAnsi="Calibri Light" w:cs="Times New Roman"/>
      <w:color w:val="2E74B5"/>
      <w:sz w:val="24"/>
    </w:rPr>
  </w:style>
  <w:style w:type="character" w:customStyle="1" w:styleId="Nagwek6Znak">
    <w:name w:val="Nagłówek 6 Znak"/>
    <w:link w:val="Nagwek6"/>
    <w:qFormat/>
    <w:rsid w:val="00812E19"/>
    <w:rPr>
      <w:rFonts w:ascii="Calibri Light" w:eastAsia="Times New Roman" w:hAnsi="Calibri Light" w:cs="Times New Roman"/>
      <w:color w:val="1F4D78"/>
      <w:sz w:val="24"/>
    </w:rPr>
  </w:style>
  <w:style w:type="character" w:customStyle="1" w:styleId="Nagwek7Znak">
    <w:name w:val="Nagłówek 7 Znak"/>
    <w:link w:val="Nagwek7"/>
    <w:qFormat/>
    <w:rsid w:val="00812E19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Nagwek8Znak">
    <w:name w:val="Nagłówek 8 Znak"/>
    <w:link w:val="Nagwek8"/>
    <w:qFormat/>
    <w:rsid w:val="00812E19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">
    <w:name w:val="Nagłówek 9 Znak"/>
    <w:link w:val="Nagwek9"/>
    <w:qFormat/>
    <w:rsid w:val="00812E19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ekstprzypisudolnegoZnak">
    <w:name w:val="Tekst przypisu dolnego Znak"/>
    <w:link w:val="Tekstprzypisudolnego"/>
    <w:uiPriority w:val="99"/>
    <w:qFormat/>
    <w:rsid w:val="00812E19"/>
    <w:rPr>
      <w:rFonts w:ascii="Times New Roman" w:hAnsi="Times New Roman"/>
      <w:sz w:val="20"/>
      <w:szCs w:val="20"/>
    </w:rPr>
  </w:style>
  <w:style w:type="character" w:customStyle="1" w:styleId="Znakiprzypiswdolnych">
    <w:name w:val="Znaki przypisów dolnych"/>
    <w:uiPriority w:val="99"/>
    <w:qFormat/>
    <w:rsid w:val="00812E19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812E19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qFormat/>
    <w:locked/>
    <w:rsid w:val="00812E19"/>
    <w:rPr>
      <w:rFonts w:ascii="Verdana" w:hAnsi="Verdana"/>
      <w:sz w:val="19"/>
      <w:shd w:val="clear" w:color="auto" w:fill="FFFFFF"/>
    </w:rPr>
  </w:style>
  <w:style w:type="character" w:customStyle="1" w:styleId="NagwekZnak">
    <w:name w:val="Nagłówek Znak"/>
    <w:link w:val="Nagwek"/>
    <w:uiPriority w:val="99"/>
    <w:qFormat/>
    <w:rsid w:val="00812E19"/>
    <w:rPr>
      <w:rFonts w:ascii="Times New Roman" w:hAnsi="Times New Roman"/>
      <w:sz w:val="24"/>
    </w:rPr>
  </w:style>
  <w:style w:type="character" w:customStyle="1" w:styleId="StopkaZnak">
    <w:name w:val="Stopka Znak"/>
    <w:link w:val="Stopka"/>
    <w:uiPriority w:val="99"/>
    <w:qFormat/>
    <w:rsid w:val="00812E19"/>
    <w:rPr>
      <w:rFonts w:ascii="Times New Roman" w:hAnsi="Times New Roman"/>
      <w:sz w:val="24"/>
    </w:rPr>
  </w:style>
  <w:style w:type="character" w:customStyle="1" w:styleId="TekstdymkaZnak">
    <w:name w:val="Tekst dymka Znak"/>
    <w:link w:val="Tekstdymka"/>
    <w:uiPriority w:val="99"/>
    <w:semiHidden/>
    <w:qFormat/>
    <w:rsid w:val="00154485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link w:val="Tekstpodstawowy2"/>
    <w:qFormat/>
    <w:rsid w:val="001F0F7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qFormat/>
    <w:rsid w:val="00985A3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985A34"/>
    <w:rPr>
      <w:rFonts w:ascii="Times New Roman" w:hAnsi="Times New Roman"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85A34"/>
    <w:rPr>
      <w:rFonts w:ascii="Times New Roman" w:hAnsi="Times New Roman"/>
      <w:b/>
      <w:bCs/>
      <w:sz w:val="20"/>
      <w:szCs w:val="20"/>
    </w:rPr>
  </w:style>
  <w:style w:type="character" w:customStyle="1" w:styleId="markedcontent">
    <w:name w:val="markedcontent"/>
    <w:basedOn w:val="Domylnaczcionkaakapitu"/>
    <w:qFormat/>
    <w:rsid w:val="00BC1214"/>
  </w:style>
  <w:style w:type="character" w:styleId="Numerwiersza">
    <w:name w:val="line number"/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812E19"/>
    <w:pPr>
      <w:ind w:left="720"/>
      <w:contextualSpacing/>
    </w:pPr>
    <w:rPr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2E19"/>
    <w:pPr>
      <w:spacing w:after="0" w:line="240" w:lineRule="auto"/>
    </w:pPr>
    <w:rPr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812E19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12E1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544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qFormat/>
    <w:rsid w:val="001F0F76"/>
    <w:pPr>
      <w:spacing w:after="120" w:line="480" w:lineRule="auto"/>
    </w:pPr>
    <w:rPr>
      <w:rFonts w:eastAsia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85A3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85A34"/>
    <w:rPr>
      <w:b/>
      <w:bCs/>
    </w:rPr>
  </w:style>
  <w:style w:type="paragraph" w:styleId="Poprawka">
    <w:name w:val="Revision"/>
    <w:uiPriority w:val="99"/>
    <w:semiHidden/>
    <w:qFormat/>
    <w:rsid w:val="00947281"/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rsid w:val="00812E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1193-40C2-4DAF-8FD5-B13A1453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680</Words>
  <Characters>4081</Characters>
  <Application>Microsoft Office Word</Application>
  <DocSecurity>0</DocSecurity>
  <Lines>34</Lines>
  <Paragraphs>9</Paragraphs>
  <ScaleCrop>false</ScaleCrop>
  <Company>Microsoft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dc:description/>
  <cp:lastModifiedBy>Renata</cp:lastModifiedBy>
  <cp:revision>2</cp:revision>
  <cp:lastPrinted>2023-11-22T10:08:00Z</cp:lastPrinted>
  <dcterms:created xsi:type="dcterms:W3CDTF">2025-02-20T11:30:00Z</dcterms:created>
  <dcterms:modified xsi:type="dcterms:W3CDTF">2025-02-20T11:30:00Z</dcterms:modified>
  <dc:language>pl-PL</dc:language>
</cp:coreProperties>
</file>