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9E8A3" w14:textId="77777777" w:rsidR="00E87804" w:rsidRPr="00DA707A" w:rsidRDefault="00E87804" w:rsidP="00DA707A">
      <w:pPr>
        <w:spacing w:line="360" w:lineRule="auto"/>
        <w:ind w:left="6372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Załącznik nr 1 do SWZ/umowy </w:t>
      </w:r>
    </w:p>
    <w:p w14:paraId="6E1E9EB6" w14:textId="77777777" w:rsidR="00E87804" w:rsidRPr="00DA707A" w:rsidRDefault="00E8780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>OPIS PRZEDMIOTU ZAMÓWIENIA/UMOWY</w:t>
      </w:r>
    </w:p>
    <w:p w14:paraId="7DF8924C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115C81" w14:textId="3F9BE31D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 xml:space="preserve">Przedmiot zamówienia </w:t>
      </w:r>
      <w:r w:rsidRPr="00DA707A">
        <w:rPr>
          <w:rFonts w:ascii="Verdana" w:hAnsi="Verdana" w:cs="Arial"/>
          <w:b/>
        </w:rPr>
        <w:t xml:space="preserve">stanowi </w:t>
      </w:r>
      <w:r w:rsidR="008A178D" w:rsidRPr="00DA707A">
        <w:rPr>
          <w:rFonts w:ascii="Verdana" w:hAnsi="Verdana" w:cs="Arial"/>
          <w:b/>
          <w:bCs/>
        </w:rPr>
        <w:t>remont cząstkowy nawierzchni bitumicznych</w:t>
      </w:r>
      <w:r w:rsidR="0037137F">
        <w:rPr>
          <w:rFonts w:ascii="Verdana" w:hAnsi="Verdana" w:cs="Arial"/>
          <w:b/>
          <w:bCs/>
        </w:rPr>
        <w:t xml:space="preserve"> </w:t>
      </w:r>
      <w:r w:rsidR="008A178D" w:rsidRPr="00DA707A">
        <w:rPr>
          <w:rFonts w:ascii="Verdana" w:hAnsi="Verdana" w:cs="Arial"/>
          <w:b/>
          <w:bCs/>
        </w:rPr>
        <w:t xml:space="preserve"> na terenie Miasta i </w:t>
      </w:r>
      <w:r w:rsidR="00523D0C" w:rsidRPr="00DA707A">
        <w:rPr>
          <w:rFonts w:ascii="Verdana" w:hAnsi="Verdana" w:cs="Arial"/>
          <w:b/>
          <w:bCs/>
        </w:rPr>
        <w:t>Gminy Murowana Goślina w 202</w:t>
      </w:r>
      <w:del w:id="0" w:author="Barbara Florys-Kuchnowska" w:date="2025-01-30T12:59:00Z" w16du:dateUtc="2025-01-30T11:59:00Z">
        <w:r w:rsidR="00C03EAD" w:rsidDel="008A5E5A">
          <w:rPr>
            <w:rFonts w:ascii="Verdana" w:hAnsi="Verdana" w:cs="Arial"/>
            <w:b/>
            <w:bCs/>
          </w:rPr>
          <w:delText>4</w:delText>
        </w:r>
      </w:del>
      <w:ins w:id="1" w:author="Barbara Florys-Kuchnowska" w:date="2025-01-30T12:59:00Z" w16du:dateUtc="2025-01-30T11:59:00Z">
        <w:r w:rsidR="008A5E5A">
          <w:rPr>
            <w:rFonts w:ascii="Verdana" w:hAnsi="Verdana" w:cs="Arial"/>
            <w:b/>
            <w:bCs/>
          </w:rPr>
          <w:t>5</w:t>
        </w:r>
      </w:ins>
      <w:r w:rsidR="008A178D" w:rsidRPr="00DA707A">
        <w:rPr>
          <w:rFonts w:ascii="Verdana" w:hAnsi="Verdana" w:cs="Arial"/>
          <w:b/>
          <w:bCs/>
        </w:rPr>
        <w:t xml:space="preserve"> roku.</w:t>
      </w:r>
    </w:p>
    <w:p w14:paraId="6916941B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23CC872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Opis przedmiotu zamówienia według Wspólnego Słownika Zamówień (CPV):</w:t>
      </w:r>
    </w:p>
    <w:p w14:paraId="5C9B4F45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45233140-2 - Roboty drogowe</w:t>
      </w:r>
    </w:p>
    <w:p w14:paraId="4D3CFF2E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45233142-6 - Roboty w zakresie naprawy dróg</w:t>
      </w:r>
    </w:p>
    <w:p w14:paraId="38165DE1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45111200-0 - Roboty w zakresie przygotowania terenu pod budowę i roboty ziemne</w:t>
      </w:r>
    </w:p>
    <w:p w14:paraId="4D1C563B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45233220-7 - Roboty w zakresie nawierzchni dróg</w:t>
      </w:r>
    </w:p>
    <w:p w14:paraId="5324F8F0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45233141-9 - Roboty w zakresie konserwacji dróg</w:t>
      </w:r>
    </w:p>
    <w:p w14:paraId="3A274660" w14:textId="6183AB97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45233222-1 Roboty budowlane w zakresie układania chodników i asfaltowania</w:t>
      </w:r>
    </w:p>
    <w:p w14:paraId="2FB22D61" w14:textId="3D55EBB5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 xml:space="preserve">45233200-1 Roboty w sprawie różnych nawierzchni </w:t>
      </w:r>
    </w:p>
    <w:p w14:paraId="4D7F75D3" w14:textId="1034F578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4523600-0 Wyrównanie terenu</w:t>
      </w:r>
    </w:p>
    <w:p w14:paraId="4D6E2E67" w14:textId="77777777" w:rsidR="00790D6B" w:rsidRPr="00DA707A" w:rsidRDefault="00790D6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13EC0C90" w14:textId="2A7D52B4" w:rsidR="008A178D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b/>
          <w:bCs/>
          <w:u w:val="single"/>
        </w:rPr>
        <w:t xml:space="preserve"> </w:t>
      </w:r>
      <w:r w:rsidR="008A178D" w:rsidRPr="00DA707A">
        <w:rPr>
          <w:rFonts w:ascii="Verdana" w:hAnsi="Verdana" w:cs="Arial"/>
          <w:b/>
          <w:u w:val="single"/>
        </w:rPr>
        <w:t>Remont cząstkowy  nawierzchni bitumicznych na terenie Miasta</w:t>
      </w:r>
      <w:r w:rsidR="00523D0C" w:rsidRPr="00DA707A">
        <w:rPr>
          <w:rFonts w:ascii="Verdana" w:hAnsi="Verdana" w:cs="Arial"/>
          <w:b/>
          <w:u w:val="single"/>
        </w:rPr>
        <w:t xml:space="preserve"> i Gminy Murowana Goślina w 202</w:t>
      </w:r>
      <w:r w:rsidR="00C03EAD">
        <w:rPr>
          <w:rFonts w:ascii="Verdana" w:hAnsi="Verdana" w:cs="Arial"/>
          <w:b/>
          <w:u w:val="single"/>
        </w:rPr>
        <w:t>4</w:t>
      </w:r>
      <w:r w:rsidR="008A178D" w:rsidRPr="00DA707A">
        <w:rPr>
          <w:rFonts w:ascii="Verdana" w:hAnsi="Verdana" w:cs="Arial"/>
          <w:b/>
          <w:u w:val="single"/>
        </w:rPr>
        <w:t xml:space="preserve"> roku</w:t>
      </w:r>
    </w:p>
    <w:p w14:paraId="524E1B5E" w14:textId="2FE233DA" w:rsidR="007970AA" w:rsidRPr="00DA707A" w:rsidRDefault="007970AA" w:rsidP="00DA707A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Verdana" w:hAnsi="Verdana" w:cs="Arial"/>
          <w:b/>
          <w:bCs/>
        </w:rPr>
      </w:pPr>
    </w:p>
    <w:p w14:paraId="6258BA57" w14:textId="7A7D479B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ind w:firstLine="360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1. </w:t>
      </w:r>
      <w:r w:rsidR="00241069" w:rsidRPr="00DA707A">
        <w:rPr>
          <w:rFonts w:ascii="Verdana" w:hAnsi="Verdana" w:cs="Arial"/>
        </w:rPr>
        <w:t>Planowany z</w:t>
      </w:r>
      <w:r w:rsidRPr="00DA707A">
        <w:rPr>
          <w:rFonts w:ascii="Verdana" w:hAnsi="Verdana" w:cs="Arial"/>
        </w:rPr>
        <w:t>akres przedmiotu zamówienia obejmuje:</w:t>
      </w:r>
    </w:p>
    <w:p w14:paraId="189C5992" w14:textId="12B14167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A. remont cząstkowy </w:t>
      </w:r>
      <w:r w:rsidRPr="000A479E">
        <w:rPr>
          <w:rFonts w:ascii="Verdana" w:hAnsi="Verdana" w:cs="Arial"/>
        </w:rPr>
        <w:t>nawierzchni bitumicznych mieszanką mineralno-asfaltową</w:t>
      </w:r>
      <w:r w:rsidR="00371E83" w:rsidRPr="000A479E">
        <w:rPr>
          <w:rFonts w:ascii="Verdana" w:hAnsi="Verdana" w:cs="Arial"/>
        </w:rPr>
        <w:t xml:space="preserve"> z wytwórni </w:t>
      </w:r>
      <w:r w:rsidRPr="000A479E">
        <w:rPr>
          <w:rFonts w:ascii="Verdana" w:hAnsi="Verdana" w:cs="Arial"/>
        </w:rPr>
        <w:t xml:space="preserve">do 5 cm głębokości  - </w:t>
      </w:r>
      <w:ins w:id="2" w:author="Barbara Florys-Kuchnowska" w:date="2025-02-07T10:00:00Z" w16du:dateUtc="2025-02-07T09:00:00Z">
        <w:r w:rsidR="000A479E" w:rsidRPr="000A479E">
          <w:rPr>
            <w:rFonts w:ascii="Verdana" w:hAnsi="Verdana" w:cs="Arial"/>
            <w:b/>
            <w:rPrChange w:id="3" w:author="Barbara Florys-Kuchnowska" w:date="2025-02-07T10:01:00Z" w16du:dateUtc="2025-02-07T09:01:00Z">
              <w:rPr>
                <w:rFonts w:ascii="Verdana" w:hAnsi="Verdana" w:cs="Arial"/>
                <w:b/>
                <w:highlight w:val="yellow"/>
              </w:rPr>
            </w:rPrChange>
          </w:rPr>
          <w:t>150</w:t>
        </w:r>
      </w:ins>
      <w:del w:id="4" w:author="Barbara Florys-Kuchnowska" w:date="2025-02-07T10:00:00Z" w16du:dateUtc="2025-02-07T09:00:00Z">
        <w:r w:rsidR="00C03EAD" w:rsidRPr="000A479E" w:rsidDel="000A479E">
          <w:rPr>
            <w:rFonts w:ascii="Verdana" w:hAnsi="Verdana" w:cs="Arial"/>
            <w:b/>
          </w:rPr>
          <w:delText>3</w:delText>
        </w:r>
        <w:r w:rsidR="0032518E" w:rsidRPr="000A479E" w:rsidDel="000A479E">
          <w:rPr>
            <w:rFonts w:ascii="Verdana" w:hAnsi="Verdana" w:cs="Arial"/>
            <w:b/>
          </w:rPr>
          <w:delText>40</w:delText>
        </w:r>
      </w:del>
      <w:r w:rsidRPr="000A479E">
        <w:rPr>
          <w:rFonts w:ascii="Verdana" w:hAnsi="Verdana" w:cs="Arial"/>
          <w:b/>
        </w:rPr>
        <w:t xml:space="preserve"> m</w:t>
      </w:r>
      <w:r w:rsidRPr="000A479E">
        <w:rPr>
          <w:rFonts w:ascii="Verdana" w:hAnsi="Verdana" w:cs="Arial"/>
          <w:b/>
          <w:vertAlign w:val="superscript"/>
        </w:rPr>
        <w:t>2</w:t>
      </w:r>
      <w:r w:rsidRPr="000A479E">
        <w:rPr>
          <w:rFonts w:ascii="Verdana" w:hAnsi="Verdana" w:cs="Arial"/>
          <w:vertAlign w:val="superscript"/>
        </w:rPr>
        <w:t xml:space="preserve">   </w:t>
      </w:r>
    </w:p>
    <w:p w14:paraId="4124E5B2" w14:textId="7F6E4E35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0A479E">
        <w:rPr>
          <w:rFonts w:ascii="Verdana" w:hAnsi="Verdana" w:cs="Arial"/>
          <w:bCs/>
        </w:rPr>
        <w:t>B remont</w:t>
      </w:r>
      <w:r w:rsidRPr="000A479E">
        <w:rPr>
          <w:rFonts w:ascii="Verdana" w:hAnsi="Verdana" w:cs="Arial"/>
        </w:rPr>
        <w:t xml:space="preserve"> cząstkowy nawierzchni bitumicznych mieszanką mineralno-asfaltową </w:t>
      </w:r>
      <w:r w:rsidR="00371E83" w:rsidRPr="000A479E">
        <w:rPr>
          <w:rFonts w:ascii="Verdana" w:hAnsi="Verdana" w:cs="Arial"/>
        </w:rPr>
        <w:t xml:space="preserve">z wytwórni </w:t>
      </w:r>
      <w:r w:rsidRPr="000A479E">
        <w:rPr>
          <w:rFonts w:ascii="Verdana" w:hAnsi="Verdana" w:cs="Arial"/>
        </w:rPr>
        <w:t xml:space="preserve">od 5 cm do 8 cm głębokości  - </w:t>
      </w:r>
      <w:ins w:id="5" w:author="Barbara Florys-Kuchnowska" w:date="2025-02-07T10:00:00Z" w16du:dateUtc="2025-02-07T09:00:00Z">
        <w:r w:rsidR="000A479E" w:rsidRPr="000A479E">
          <w:rPr>
            <w:rFonts w:ascii="Verdana" w:hAnsi="Verdana" w:cs="Arial"/>
            <w:b/>
            <w:rPrChange w:id="6" w:author="Barbara Florys-Kuchnowska" w:date="2025-02-07T10:01:00Z" w16du:dateUtc="2025-02-07T09:01:00Z">
              <w:rPr>
                <w:rFonts w:ascii="Verdana" w:hAnsi="Verdana" w:cs="Arial"/>
                <w:b/>
                <w:highlight w:val="yellow"/>
              </w:rPr>
            </w:rPrChange>
          </w:rPr>
          <w:t>150</w:t>
        </w:r>
      </w:ins>
      <w:del w:id="7" w:author="Barbara Florys-Kuchnowska" w:date="2025-02-07T10:00:00Z" w16du:dateUtc="2025-02-07T09:00:00Z">
        <w:r w:rsidR="0032518E" w:rsidRPr="000A479E" w:rsidDel="000A479E">
          <w:rPr>
            <w:rFonts w:ascii="Verdana" w:hAnsi="Verdana" w:cs="Arial"/>
            <w:b/>
          </w:rPr>
          <w:delText>205</w:delText>
        </w:r>
      </w:del>
      <w:r w:rsidR="009D13F9" w:rsidRPr="000A479E">
        <w:rPr>
          <w:rFonts w:ascii="Verdana" w:hAnsi="Verdana" w:cs="Arial"/>
          <w:b/>
        </w:rPr>
        <w:t xml:space="preserve"> </w:t>
      </w:r>
      <w:r w:rsidRPr="000A479E">
        <w:rPr>
          <w:rFonts w:ascii="Verdana" w:hAnsi="Verdana" w:cs="Arial"/>
          <w:b/>
        </w:rPr>
        <w:t>m</w:t>
      </w:r>
      <w:r w:rsidRPr="000A479E">
        <w:rPr>
          <w:rFonts w:ascii="Verdana" w:hAnsi="Verdana" w:cs="Arial"/>
          <w:b/>
          <w:vertAlign w:val="superscript"/>
        </w:rPr>
        <w:t>2</w:t>
      </w:r>
    </w:p>
    <w:p w14:paraId="3F8CA539" w14:textId="68E56EDF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0A479E">
        <w:rPr>
          <w:rFonts w:ascii="Verdana" w:hAnsi="Verdana" w:cs="Arial"/>
        </w:rPr>
        <w:t xml:space="preserve">C. remont cząstkowy nawierzchni posiadającej wyboje o głębokości do 2 cm przy użyciu emulsji i grysów </w:t>
      </w:r>
      <w:proofErr w:type="spellStart"/>
      <w:r w:rsidRPr="000A479E">
        <w:rPr>
          <w:rFonts w:ascii="Verdana" w:hAnsi="Verdana" w:cs="Arial"/>
        </w:rPr>
        <w:t>remonterami</w:t>
      </w:r>
      <w:proofErr w:type="spellEnd"/>
      <w:r w:rsidRPr="000A479E">
        <w:rPr>
          <w:rFonts w:ascii="Verdana" w:hAnsi="Verdana" w:cs="Arial"/>
        </w:rPr>
        <w:t xml:space="preserve"> ciśnieniowymi</w:t>
      </w:r>
      <w:r w:rsidR="00635DB9" w:rsidRPr="000A479E">
        <w:rPr>
          <w:rFonts w:ascii="Verdana" w:hAnsi="Verdana" w:cs="Arial"/>
        </w:rPr>
        <w:t xml:space="preserve"> </w:t>
      </w:r>
      <w:r w:rsidR="00371E83" w:rsidRPr="000A479E">
        <w:rPr>
          <w:rFonts w:ascii="Verdana" w:hAnsi="Verdana" w:cs="Arial"/>
        </w:rPr>
        <w:t xml:space="preserve">typu </w:t>
      </w:r>
      <w:proofErr w:type="spellStart"/>
      <w:r w:rsidR="00371E83" w:rsidRPr="000A479E">
        <w:rPr>
          <w:rFonts w:ascii="Verdana" w:hAnsi="Verdana" w:cs="Arial"/>
        </w:rPr>
        <w:t>patcher</w:t>
      </w:r>
      <w:proofErr w:type="spellEnd"/>
      <w:r w:rsidR="00371E83" w:rsidRPr="000A479E">
        <w:rPr>
          <w:rFonts w:ascii="Verdana" w:hAnsi="Verdana" w:cs="Arial"/>
        </w:rPr>
        <w:t xml:space="preserve"> </w:t>
      </w:r>
      <w:r w:rsidRPr="000A479E">
        <w:rPr>
          <w:rFonts w:ascii="Verdana" w:hAnsi="Verdana" w:cs="Arial"/>
        </w:rPr>
        <w:t xml:space="preserve">– </w:t>
      </w:r>
      <w:r w:rsidR="00C03EAD" w:rsidRPr="000A479E">
        <w:rPr>
          <w:rFonts w:ascii="Verdana" w:hAnsi="Verdana" w:cs="Arial"/>
          <w:b/>
        </w:rPr>
        <w:t>2</w:t>
      </w:r>
      <w:ins w:id="8" w:author="Barbara Florys-Kuchnowska" w:date="2025-02-07T10:00:00Z" w16du:dateUtc="2025-02-07T09:00:00Z">
        <w:r w:rsidR="000A479E" w:rsidRPr="000A479E">
          <w:rPr>
            <w:rFonts w:ascii="Verdana" w:hAnsi="Verdana" w:cs="Arial"/>
            <w:b/>
            <w:rPrChange w:id="9" w:author="Barbara Florys-Kuchnowska" w:date="2025-02-07T10:01:00Z" w16du:dateUtc="2025-02-07T09:01:00Z">
              <w:rPr>
                <w:rFonts w:ascii="Verdana" w:hAnsi="Verdana" w:cs="Arial"/>
                <w:b/>
                <w:highlight w:val="yellow"/>
              </w:rPr>
            </w:rPrChange>
          </w:rPr>
          <w:t>00</w:t>
        </w:r>
      </w:ins>
      <w:del w:id="10" w:author="Barbara Florys-Kuchnowska" w:date="2025-02-07T10:00:00Z" w16du:dateUtc="2025-02-07T09:00:00Z">
        <w:r w:rsidR="0032518E" w:rsidRPr="000A479E" w:rsidDel="000A479E">
          <w:rPr>
            <w:rFonts w:ascii="Verdana" w:hAnsi="Verdana" w:cs="Arial"/>
            <w:b/>
          </w:rPr>
          <w:delText>4</w:delText>
        </w:r>
        <w:r w:rsidR="00C03EAD" w:rsidRPr="000A479E" w:rsidDel="000A479E">
          <w:rPr>
            <w:rFonts w:ascii="Verdana" w:hAnsi="Verdana" w:cs="Arial"/>
            <w:b/>
          </w:rPr>
          <w:delText>0</w:delText>
        </w:r>
      </w:del>
      <w:r w:rsidRPr="000A479E">
        <w:rPr>
          <w:rFonts w:ascii="Verdana" w:hAnsi="Verdana" w:cs="Arial"/>
          <w:b/>
        </w:rPr>
        <w:t xml:space="preserve"> m</w:t>
      </w:r>
      <w:r w:rsidRPr="000A479E">
        <w:rPr>
          <w:rFonts w:ascii="Verdana" w:hAnsi="Verdana" w:cs="Arial"/>
          <w:b/>
          <w:vertAlign w:val="superscript"/>
        </w:rPr>
        <w:t>2</w:t>
      </w:r>
      <w:del w:id="11" w:author="Barbara Florys-Kuchnowska" w:date="2025-01-30T13:00:00Z" w16du:dateUtc="2025-01-30T12:00:00Z">
        <w:r w:rsidRPr="000A479E" w:rsidDel="008A5E5A">
          <w:rPr>
            <w:rFonts w:ascii="Verdana" w:hAnsi="Verdana" w:cs="Arial"/>
            <w:b/>
          </w:rPr>
          <w:delText>,</w:delText>
        </w:r>
      </w:del>
    </w:p>
    <w:p w14:paraId="11AB4118" w14:textId="4C267A3B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0A479E">
        <w:rPr>
          <w:rFonts w:ascii="Verdana" w:hAnsi="Verdana" w:cs="Arial"/>
        </w:rPr>
        <w:t xml:space="preserve">D. remont cząstkowy </w:t>
      </w:r>
      <w:proofErr w:type="spellStart"/>
      <w:r w:rsidRPr="000A479E">
        <w:rPr>
          <w:rFonts w:ascii="Verdana" w:hAnsi="Verdana" w:cs="Arial"/>
        </w:rPr>
        <w:t>rakowin</w:t>
      </w:r>
      <w:proofErr w:type="spellEnd"/>
      <w:r w:rsidRPr="000A479E">
        <w:rPr>
          <w:rFonts w:ascii="Verdana" w:hAnsi="Verdana" w:cs="Arial"/>
        </w:rPr>
        <w:t xml:space="preserve"> przy użyciu emulsji i grysów – </w:t>
      </w:r>
      <w:ins w:id="12" w:author="Barbara Florys-Kuchnowska" w:date="2025-02-07T10:01:00Z" w16du:dateUtc="2025-02-07T09:01:00Z">
        <w:r w:rsidR="000A479E" w:rsidRPr="000A479E">
          <w:rPr>
            <w:rFonts w:ascii="Verdana" w:hAnsi="Verdana" w:cs="Arial"/>
            <w:b/>
            <w:rPrChange w:id="13" w:author="Barbara Florys-Kuchnowska" w:date="2025-02-07T10:01:00Z" w16du:dateUtc="2025-02-07T09:01:00Z">
              <w:rPr>
                <w:rFonts w:ascii="Verdana" w:hAnsi="Verdana" w:cs="Arial"/>
                <w:b/>
                <w:highlight w:val="yellow"/>
              </w:rPr>
            </w:rPrChange>
          </w:rPr>
          <w:t>150</w:t>
        </w:r>
      </w:ins>
      <w:del w:id="14" w:author="Barbara Florys-Kuchnowska" w:date="2025-02-07T10:01:00Z" w16du:dateUtc="2025-02-07T09:01:00Z">
        <w:r w:rsidR="00C03EAD" w:rsidRPr="000A479E" w:rsidDel="000A479E">
          <w:rPr>
            <w:rFonts w:ascii="Verdana" w:hAnsi="Verdana" w:cs="Arial"/>
            <w:b/>
          </w:rPr>
          <w:delText>2</w:delText>
        </w:r>
        <w:r w:rsidR="0032518E" w:rsidRPr="000A479E" w:rsidDel="000A479E">
          <w:rPr>
            <w:rFonts w:ascii="Verdana" w:hAnsi="Verdana" w:cs="Arial"/>
            <w:b/>
          </w:rPr>
          <w:delText>2</w:delText>
        </w:r>
        <w:r w:rsidR="009D13F9" w:rsidRPr="000A479E" w:rsidDel="000A479E">
          <w:rPr>
            <w:rFonts w:ascii="Verdana" w:hAnsi="Verdana" w:cs="Arial"/>
            <w:b/>
          </w:rPr>
          <w:delText>0</w:delText>
        </w:r>
      </w:del>
      <w:r w:rsidR="009D13F9" w:rsidRPr="000A479E">
        <w:rPr>
          <w:rFonts w:ascii="Verdana" w:hAnsi="Verdana" w:cs="Arial"/>
          <w:b/>
        </w:rPr>
        <w:t xml:space="preserve"> </w:t>
      </w:r>
      <w:r w:rsidRPr="000A479E">
        <w:rPr>
          <w:rFonts w:ascii="Verdana" w:hAnsi="Verdana" w:cs="Arial"/>
          <w:b/>
        </w:rPr>
        <w:t>m</w:t>
      </w:r>
      <w:r w:rsidRPr="000A479E">
        <w:rPr>
          <w:rFonts w:ascii="Verdana" w:hAnsi="Verdana" w:cs="Arial"/>
          <w:b/>
          <w:vertAlign w:val="superscript"/>
        </w:rPr>
        <w:t>2</w:t>
      </w:r>
      <w:del w:id="15" w:author="Barbara Florys-Kuchnowska" w:date="2025-01-30T13:00:00Z" w16du:dateUtc="2025-01-30T12:00:00Z">
        <w:r w:rsidRPr="000A479E" w:rsidDel="008A5E5A">
          <w:rPr>
            <w:rFonts w:ascii="Verdana" w:hAnsi="Verdana" w:cs="Arial"/>
            <w:b/>
          </w:rPr>
          <w:delText>.</w:delText>
        </w:r>
      </w:del>
    </w:p>
    <w:p w14:paraId="71ECF0D6" w14:textId="0C086F00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0A479E">
        <w:rPr>
          <w:rFonts w:ascii="Verdana" w:hAnsi="Verdana" w:cs="Arial"/>
        </w:rPr>
        <w:t>E. regulacja włazów studni kanalizacyjnych –</w:t>
      </w:r>
      <w:r w:rsidR="001C0653" w:rsidRPr="000A479E">
        <w:rPr>
          <w:rFonts w:ascii="Verdana" w:hAnsi="Verdana" w:cs="Arial"/>
          <w:b/>
        </w:rPr>
        <w:t>2</w:t>
      </w:r>
      <w:r w:rsidR="009D13F9" w:rsidRPr="000A479E">
        <w:rPr>
          <w:rFonts w:ascii="Verdana" w:hAnsi="Verdana" w:cs="Arial"/>
          <w:b/>
        </w:rPr>
        <w:t xml:space="preserve"> </w:t>
      </w:r>
      <w:r w:rsidRPr="000A479E">
        <w:rPr>
          <w:rFonts w:ascii="Verdana" w:hAnsi="Verdana" w:cs="Arial"/>
          <w:b/>
        </w:rPr>
        <w:t>szt.</w:t>
      </w:r>
    </w:p>
    <w:p w14:paraId="29E027A5" w14:textId="3A96FC96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0A479E">
        <w:rPr>
          <w:rFonts w:ascii="Verdana" w:hAnsi="Verdana" w:cs="Arial"/>
        </w:rPr>
        <w:t>F. wymiana i regulacja włazów studni kanalizacyjnych –</w:t>
      </w:r>
      <w:r w:rsidR="001C0653" w:rsidRPr="000A479E">
        <w:rPr>
          <w:rFonts w:ascii="Verdana" w:hAnsi="Verdana" w:cs="Arial"/>
          <w:b/>
        </w:rPr>
        <w:t>2</w:t>
      </w:r>
      <w:r w:rsidR="009D13F9" w:rsidRPr="000A479E">
        <w:rPr>
          <w:rFonts w:ascii="Verdana" w:hAnsi="Verdana" w:cs="Arial"/>
          <w:b/>
        </w:rPr>
        <w:t xml:space="preserve"> </w:t>
      </w:r>
      <w:r w:rsidRPr="000A479E">
        <w:rPr>
          <w:rFonts w:ascii="Verdana" w:hAnsi="Verdana" w:cs="Arial"/>
          <w:b/>
        </w:rPr>
        <w:t>szt.</w:t>
      </w:r>
    </w:p>
    <w:p w14:paraId="175DBFFB" w14:textId="4D64D910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0A479E">
        <w:rPr>
          <w:rFonts w:ascii="Verdana" w:hAnsi="Verdana" w:cs="Arial"/>
        </w:rPr>
        <w:t>G. regulacja wpustów kanalizacyjnych –</w:t>
      </w:r>
      <w:r w:rsidR="001C0653" w:rsidRPr="000A479E">
        <w:rPr>
          <w:rFonts w:ascii="Verdana" w:hAnsi="Verdana" w:cs="Arial"/>
          <w:b/>
          <w:bCs/>
        </w:rPr>
        <w:t>2</w:t>
      </w:r>
      <w:r w:rsidR="009D13F9" w:rsidRPr="000A479E">
        <w:rPr>
          <w:rFonts w:ascii="Verdana" w:hAnsi="Verdana" w:cs="Arial"/>
          <w:b/>
          <w:bCs/>
        </w:rPr>
        <w:t xml:space="preserve"> </w:t>
      </w:r>
      <w:r w:rsidRPr="000A479E">
        <w:rPr>
          <w:rFonts w:ascii="Verdana" w:hAnsi="Verdana" w:cs="Arial"/>
          <w:b/>
        </w:rPr>
        <w:t>szt.</w:t>
      </w:r>
    </w:p>
    <w:p w14:paraId="029ACE43" w14:textId="30E81B19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0A479E">
        <w:rPr>
          <w:rFonts w:ascii="Verdana" w:hAnsi="Verdana" w:cs="Arial"/>
        </w:rPr>
        <w:t xml:space="preserve">H. wymiana i regulacja wpustów kanalizacyjnych – </w:t>
      </w:r>
      <w:r w:rsidR="001C0653" w:rsidRPr="000A479E">
        <w:rPr>
          <w:rFonts w:ascii="Verdana" w:hAnsi="Verdana" w:cs="Arial"/>
          <w:b/>
        </w:rPr>
        <w:t>2</w:t>
      </w:r>
      <w:r w:rsidR="009D13F9" w:rsidRPr="000A479E">
        <w:rPr>
          <w:rFonts w:ascii="Verdana" w:hAnsi="Verdana" w:cs="Arial"/>
          <w:b/>
        </w:rPr>
        <w:t xml:space="preserve"> </w:t>
      </w:r>
      <w:r w:rsidRPr="000A479E">
        <w:rPr>
          <w:rFonts w:ascii="Verdana" w:hAnsi="Verdana" w:cs="Arial"/>
          <w:b/>
        </w:rPr>
        <w:t>szt.</w:t>
      </w:r>
    </w:p>
    <w:p w14:paraId="07E79E29" w14:textId="53645138" w:rsidR="00A77ED3" w:rsidRPr="000A479E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0A479E">
        <w:rPr>
          <w:rFonts w:ascii="Verdana" w:hAnsi="Verdana" w:cs="Arial"/>
        </w:rPr>
        <w:lastRenderedPageBreak/>
        <w:t xml:space="preserve">I.  regulacja skrzynek zaworów wody i gazu – </w:t>
      </w:r>
      <w:r w:rsidR="001C0653" w:rsidRPr="000A479E">
        <w:rPr>
          <w:rFonts w:ascii="Verdana" w:hAnsi="Verdana" w:cs="Arial"/>
          <w:b/>
        </w:rPr>
        <w:t>2</w:t>
      </w:r>
      <w:r w:rsidR="009D13F9" w:rsidRPr="000A479E">
        <w:rPr>
          <w:rFonts w:ascii="Verdana" w:hAnsi="Verdana" w:cs="Arial"/>
          <w:b/>
          <w:bCs/>
        </w:rPr>
        <w:t xml:space="preserve"> </w:t>
      </w:r>
      <w:r w:rsidRPr="000A479E">
        <w:rPr>
          <w:rFonts w:ascii="Verdana" w:hAnsi="Verdana" w:cs="Arial"/>
          <w:b/>
        </w:rPr>
        <w:t>szt.</w:t>
      </w:r>
    </w:p>
    <w:p w14:paraId="5BAB38C0" w14:textId="4A8CA197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0A479E">
        <w:rPr>
          <w:rFonts w:ascii="Verdana" w:hAnsi="Verdana" w:cs="Arial"/>
        </w:rPr>
        <w:t>J.  wymiana i regulacja skrzynek zaworów wody i gazu –</w:t>
      </w:r>
      <w:r w:rsidR="001C0653" w:rsidRPr="000A479E">
        <w:rPr>
          <w:rFonts w:ascii="Verdana" w:hAnsi="Verdana" w:cs="Arial"/>
          <w:b/>
        </w:rPr>
        <w:t>2</w:t>
      </w:r>
      <w:r w:rsidR="009D13F9" w:rsidRPr="000A479E">
        <w:rPr>
          <w:rFonts w:ascii="Verdana" w:hAnsi="Verdana" w:cs="Arial"/>
          <w:b/>
          <w:bCs/>
        </w:rPr>
        <w:t xml:space="preserve"> </w:t>
      </w:r>
      <w:r w:rsidRPr="000A479E">
        <w:rPr>
          <w:rFonts w:ascii="Verdana" w:hAnsi="Verdana" w:cs="Arial"/>
          <w:b/>
        </w:rPr>
        <w:t>szt.</w:t>
      </w:r>
    </w:p>
    <w:p w14:paraId="2BC9B50E" w14:textId="77777777" w:rsidR="00882A6B" w:rsidRPr="00DA707A" w:rsidRDefault="00882A6B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433AD8E" w14:textId="52C66E30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u w:val="single"/>
        </w:rPr>
        <w:t>Podane ilości służą wyłącznie do porównania ofert pod względem stopnia spełnienia</w:t>
      </w:r>
      <w:r w:rsidR="00BA286F" w:rsidRPr="00DA707A">
        <w:rPr>
          <w:rFonts w:ascii="Verdana" w:hAnsi="Verdana" w:cs="Arial"/>
          <w:u w:val="single"/>
        </w:rPr>
        <w:t xml:space="preserve"> </w:t>
      </w:r>
      <w:r w:rsidRPr="00DA707A">
        <w:rPr>
          <w:rFonts w:ascii="Verdana" w:hAnsi="Verdana" w:cs="Arial"/>
          <w:u w:val="single"/>
        </w:rPr>
        <w:t>kryterium ceny.</w:t>
      </w:r>
    </w:p>
    <w:p w14:paraId="7D9607C2" w14:textId="77777777" w:rsidR="00882A6B" w:rsidRPr="00DA707A" w:rsidRDefault="00882A6B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FB4A252" w14:textId="7B5F7C51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 Opis realizacji przedmiotu zamówienia</w:t>
      </w:r>
    </w:p>
    <w:p w14:paraId="4FC425F0" w14:textId="0C2B85A0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2.1. Opis wymagań Zamawiającego w stosunku do przedmiotu zamówienia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(standard i jakość wykonania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robót) zawiera specyfikacja techniczna wykonania</w:t>
      </w:r>
      <w:r w:rsidR="009F527F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i odbioru robót budowlanych stanowiąca załącznik do</w:t>
      </w:r>
      <w:r w:rsidR="00882A6B" w:rsidRPr="00DA707A">
        <w:rPr>
          <w:rFonts w:ascii="Verdana" w:hAnsi="Verdana" w:cs="Arial"/>
        </w:rPr>
        <w:t xml:space="preserve"> </w:t>
      </w:r>
      <w:r w:rsidR="00266456" w:rsidRPr="00DA707A">
        <w:rPr>
          <w:rFonts w:ascii="Verdana" w:hAnsi="Verdana" w:cs="Arial"/>
        </w:rPr>
        <w:t xml:space="preserve">specyfikacji 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warunków zamówienia.</w:t>
      </w:r>
    </w:p>
    <w:p w14:paraId="5FEB320C" w14:textId="53394ED9" w:rsidR="00192A8E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2.2. Przed przystąpieniem do robót Wykonawca zobowiązany jest do</w:t>
      </w:r>
      <w:r w:rsidR="00192A8E" w:rsidRPr="00DA707A">
        <w:rPr>
          <w:rFonts w:ascii="Verdana" w:hAnsi="Verdana" w:cs="Arial"/>
        </w:rPr>
        <w:t>:</w:t>
      </w:r>
    </w:p>
    <w:p w14:paraId="01469E50" w14:textId="77777777" w:rsidR="00192A8E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oznakowania </w:t>
      </w:r>
      <w:r w:rsidR="00192A8E" w:rsidRPr="00DA707A">
        <w:rPr>
          <w:rFonts w:ascii="Verdana" w:hAnsi="Verdana" w:cs="Arial"/>
        </w:rPr>
        <w:t xml:space="preserve">prowadzonych robót </w:t>
      </w:r>
      <w:r w:rsidRPr="00DA707A">
        <w:rPr>
          <w:rFonts w:ascii="Verdana" w:hAnsi="Verdana" w:cs="Arial"/>
        </w:rPr>
        <w:t>zgodnie z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obowiązującymi przepisami, </w:t>
      </w:r>
    </w:p>
    <w:p w14:paraId="633964EB" w14:textId="1B335B69" w:rsidR="00192A8E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obcięcia krawędzi</w:t>
      </w:r>
      <w:r w:rsidR="00192A8E" w:rsidRPr="00DA707A">
        <w:rPr>
          <w:rFonts w:ascii="Verdana" w:hAnsi="Verdana" w:cs="Arial"/>
        </w:rPr>
        <w:t xml:space="preserve"> jezdni remontowanego mieszanką mineralno-asfaltową odcinka nawierzchni bitumicznych,</w:t>
      </w:r>
    </w:p>
    <w:p w14:paraId="3EC67907" w14:textId="3851B049" w:rsidR="00F05CAB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usunięcia skrusz</w:t>
      </w:r>
      <w:r w:rsidR="00F05CAB" w:rsidRPr="00DA707A">
        <w:rPr>
          <w:rFonts w:ascii="Verdana" w:hAnsi="Verdana" w:cs="Arial"/>
        </w:rPr>
        <w:t>onej nawierzchni jezdni</w:t>
      </w:r>
      <w:r w:rsidRPr="00DA707A">
        <w:rPr>
          <w:rFonts w:ascii="Verdana" w:hAnsi="Verdana" w:cs="Arial"/>
        </w:rPr>
        <w:t>,</w:t>
      </w:r>
    </w:p>
    <w:p w14:paraId="32F055A9" w14:textId="1729C3BB" w:rsidR="007970AA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 osuszenia i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oczyszczenia powierzchni w miejscach wyznaczonych do remontu.</w:t>
      </w:r>
    </w:p>
    <w:p w14:paraId="4912F655" w14:textId="130C8F6A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2.3. Głębokie powierzchniowe uszkodzenia (ubytki i wyboje) oraz uszkodzenia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krawędzi jezdni (obłamania)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należy</w:t>
      </w:r>
      <w:r w:rsidR="00DF345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naprawiać:</w:t>
      </w:r>
    </w:p>
    <w:p w14:paraId="7780EEB8" w14:textId="73EB0B94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mieszankami mineralno-asfaltowymi wytwarzanym</w:t>
      </w:r>
      <w:r w:rsidR="00371E83" w:rsidRPr="00DA707A">
        <w:rPr>
          <w:rFonts w:ascii="Verdana" w:hAnsi="Verdana" w:cs="Arial"/>
        </w:rPr>
        <w:t xml:space="preserve"> z wytwórni </w:t>
      </w:r>
      <w:r w:rsidRPr="00DA707A">
        <w:rPr>
          <w:rFonts w:ascii="Verdana" w:hAnsi="Verdana" w:cs="Arial"/>
        </w:rPr>
        <w:t xml:space="preserve">i </w:t>
      </w:r>
      <w:proofErr w:type="spellStart"/>
      <w:r w:rsidRPr="00DA707A">
        <w:rPr>
          <w:rFonts w:ascii="Verdana" w:hAnsi="Verdana" w:cs="Arial"/>
        </w:rPr>
        <w:t>i</w:t>
      </w:r>
      <w:proofErr w:type="spellEnd"/>
      <w:r w:rsidRPr="00DA707A">
        <w:rPr>
          <w:rFonts w:ascii="Verdana" w:hAnsi="Verdana" w:cs="Arial"/>
        </w:rPr>
        <w:t xml:space="preserve"> wbudowywanymi „na</w:t>
      </w:r>
      <w:r w:rsidR="00517E0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gorąco”,</w:t>
      </w:r>
    </w:p>
    <w:p w14:paraId="285312DD" w14:textId="324835D6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b. mieszankami mineralno-asfaltowymi </w:t>
      </w:r>
      <w:r w:rsidR="00371E83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>wytwarzanymi i wbudowywanymi „na</w:t>
      </w:r>
      <w:r w:rsidR="00A439D5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zimno”,</w:t>
      </w:r>
    </w:p>
    <w:p w14:paraId="129DD6E3" w14:textId="08F74B95" w:rsidR="00F05CAB" w:rsidRPr="00DA707A" w:rsidRDefault="007970AA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techniką </w:t>
      </w:r>
      <w:proofErr w:type="spellStart"/>
      <w:r w:rsidRPr="00DA707A">
        <w:rPr>
          <w:rFonts w:ascii="Verdana" w:hAnsi="Verdana" w:cs="Arial"/>
        </w:rPr>
        <w:t>sprysku</w:t>
      </w:r>
      <w:proofErr w:type="spellEnd"/>
      <w:r w:rsidRPr="00DA707A">
        <w:rPr>
          <w:rFonts w:ascii="Verdana" w:hAnsi="Verdana" w:cs="Arial"/>
        </w:rPr>
        <w:t xml:space="preserve"> lepiszczem i posypaniem grysem o odpowiednim </w:t>
      </w:r>
      <w:r w:rsidR="00F05CAB" w:rsidRPr="00DA707A">
        <w:rPr>
          <w:rFonts w:ascii="Verdana" w:hAnsi="Verdana" w:cs="Arial"/>
        </w:rPr>
        <w:t>u</w:t>
      </w:r>
      <w:r w:rsidRPr="00DA707A">
        <w:rPr>
          <w:rFonts w:ascii="Verdana" w:hAnsi="Verdana" w:cs="Arial"/>
        </w:rPr>
        <w:t>ziarnieniu</w:t>
      </w:r>
      <w:r w:rsidR="00A439D5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(zasada jak przy powierzchniowym utrwaleniu),</w:t>
      </w:r>
    </w:p>
    <w:p w14:paraId="36B672B7" w14:textId="4046219C" w:rsidR="005A42B3" w:rsidRPr="00DA707A" w:rsidRDefault="005A42B3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d. przy użyciu specjalnych maszyn (</w:t>
      </w:r>
      <w:proofErr w:type="spellStart"/>
      <w:r w:rsidRPr="00DA707A">
        <w:rPr>
          <w:rFonts w:ascii="Verdana" w:hAnsi="Verdana" w:cs="Arial"/>
        </w:rPr>
        <w:t>remonterów</w:t>
      </w:r>
      <w:proofErr w:type="spellEnd"/>
      <w:r w:rsidR="00371E83" w:rsidRPr="00DA707A">
        <w:rPr>
          <w:rFonts w:ascii="Verdana" w:hAnsi="Verdana" w:cs="Arial"/>
        </w:rPr>
        <w:t xml:space="preserve"> typu </w:t>
      </w:r>
      <w:proofErr w:type="spellStart"/>
      <w:r w:rsidR="00371E83" w:rsidRPr="00DA707A">
        <w:rPr>
          <w:rFonts w:ascii="Verdana" w:hAnsi="Verdana" w:cs="Arial"/>
        </w:rPr>
        <w:t>patcher</w:t>
      </w:r>
      <w:proofErr w:type="spellEnd"/>
      <w:r w:rsidRPr="00DA707A">
        <w:rPr>
          <w:rFonts w:ascii="Verdana" w:hAnsi="Verdana" w:cs="Arial"/>
        </w:rPr>
        <w:t>), które wrzucają pod ciśnieniem mieszankę grysu i</w:t>
      </w:r>
      <w:r w:rsidR="003048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emulsji asfaltowej bezpośrednio do naprawianego wyboju.</w:t>
      </w:r>
    </w:p>
    <w:p w14:paraId="27295B3E" w14:textId="1D19891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2.4. Powierzchniowe ubytki warstwy ścieralnej należy naprawiać:</w:t>
      </w:r>
    </w:p>
    <w:p w14:paraId="789E1098" w14:textId="45660EDA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a. mieszankami mineralno</w:t>
      </w:r>
      <w:r w:rsidR="00304883" w:rsidRPr="00DA707A">
        <w:rPr>
          <w:rFonts w:ascii="Verdana" w:hAnsi="Verdana" w:cs="Arial"/>
        </w:rPr>
        <w:t>-</w:t>
      </w:r>
      <w:r w:rsidRPr="00DA707A">
        <w:rPr>
          <w:rFonts w:ascii="Verdana" w:hAnsi="Verdana" w:cs="Arial"/>
        </w:rPr>
        <w:t xml:space="preserve"> asfaltowymi typu „</w:t>
      </w:r>
      <w:proofErr w:type="spellStart"/>
      <w:r w:rsidRPr="00DA707A">
        <w:rPr>
          <w:rFonts w:ascii="Verdana" w:hAnsi="Verdana" w:cs="Arial"/>
        </w:rPr>
        <w:t>slurry</w:t>
      </w:r>
      <w:proofErr w:type="spellEnd"/>
      <w:r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seal</w:t>
      </w:r>
      <w:proofErr w:type="spellEnd"/>
      <w:r w:rsidRPr="00DA707A">
        <w:rPr>
          <w:rFonts w:ascii="Verdana" w:hAnsi="Verdana" w:cs="Arial"/>
        </w:rPr>
        <w:t>” wg OST D-05.03.19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 „Cienkie warstwy na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zimno (typu </w:t>
      </w:r>
      <w:proofErr w:type="spellStart"/>
      <w:r w:rsidRPr="00DA707A">
        <w:rPr>
          <w:rFonts w:ascii="Verdana" w:hAnsi="Verdana" w:cs="Arial"/>
        </w:rPr>
        <w:t>slurry</w:t>
      </w:r>
      <w:proofErr w:type="spellEnd"/>
      <w:r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seal</w:t>
      </w:r>
      <w:proofErr w:type="spellEnd"/>
      <w:r w:rsidRPr="00DA707A">
        <w:rPr>
          <w:rFonts w:ascii="Verdana" w:hAnsi="Verdana" w:cs="Arial"/>
        </w:rPr>
        <w:t>)”, a także mieszankami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szybkowiążącymi,</w:t>
      </w:r>
    </w:p>
    <w:p w14:paraId="62EF8476" w14:textId="0E665E4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b. mieszankami mineralno-asfaltowymi do wypełniania porów w ścieralnych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warstwach nawierzchni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(dostarczanymi w szczelnych opakowaniach),</w:t>
      </w:r>
    </w:p>
    <w:p w14:paraId="19B99CC7" w14:textId="61785789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konfekcjonowanymi mieszankami mineralno-emulsyjnymi (dostarczanymi </w:t>
      </w:r>
      <w:r w:rsidR="00AD6F2E" w:rsidRPr="00DA707A">
        <w:rPr>
          <w:rFonts w:ascii="Verdana" w:hAnsi="Verdana" w:cs="Arial"/>
        </w:rPr>
        <w:t>w</w:t>
      </w:r>
      <w:r w:rsidRPr="00DA707A">
        <w:rPr>
          <w:rFonts w:ascii="Verdana" w:hAnsi="Verdana" w:cs="Arial"/>
        </w:rPr>
        <w:t xml:space="preserve"> szczelnych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pojemnikach),</w:t>
      </w:r>
    </w:p>
    <w:p w14:paraId="00C04614" w14:textId="61648049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 xml:space="preserve">d. metodą powierzchniowego utrwalenia z zastosowaniem kationowych </w:t>
      </w:r>
      <w:proofErr w:type="spellStart"/>
      <w:r w:rsidRPr="00DA707A">
        <w:rPr>
          <w:rFonts w:ascii="Verdana" w:hAnsi="Verdana" w:cs="Arial"/>
        </w:rPr>
        <w:t>szybkorozpadowych</w:t>
      </w:r>
      <w:proofErr w:type="spellEnd"/>
      <w:r w:rsidRPr="00DA707A">
        <w:rPr>
          <w:rFonts w:ascii="Verdana" w:hAnsi="Verdana" w:cs="Arial"/>
        </w:rPr>
        <w:t xml:space="preserve"> emulsji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asfaltowych,</w:t>
      </w:r>
    </w:p>
    <w:p w14:paraId="6B4D2130" w14:textId="16F782C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e. przy użyciu specjalnych maszyn (</w:t>
      </w:r>
      <w:proofErr w:type="spellStart"/>
      <w:r w:rsidRPr="00DA707A">
        <w:rPr>
          <w:rFonts w:ascii="Verdana" w:hAnsi="Verdana" w:cs="Arial"/>
        </w:rPr>
        <w:t>remonterów</w:t>
      </w:r>
      <w:proofErr w:type="spellEnd"/>
      <w:r w:rsidRPr="00DA707A">
        <w:rPr>
          <w:rFonts w:ascii="Verdana" w:hAnsi="Verdana" w:cs="Arial"/>
        </w:rPr>
        <w:t>) typu „</w:t>
      </w:r>
      <w:proofErr w:type="spellStart"/>
      <w:r w:rsidRPr="00DA707A">
        <w:rPr>
          <w:rFonts w:ascii="Verdana" w:hAnsi="Verdana" w:cs="Arial"/>
        </w:rPr>
        <w:t>patcher</w:t>
      </w:r>
      <w:proofErr w:type="spellEnd"/>
      <w:r w:rsidRPr="00DA707A">
        <w:rPr>
          <w:rFonts w:ascii="Verdana" w:hAnsi="Verdana" w:cs="Arial"/>
        </w:rPr>
        <w:t>”, które podczas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przejścia spryskują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nawierzchnię emulsją, rozsypują grys i wciskają go w emulsję.</w:t>
      </w:r>
    </w:p>
    <w:p w14:paraId="08FF29ED" w14:textId="6CF9F5D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2.5. Przy wykonywaniu remontu cząstkowego nawierzchni bitumicznych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mieszankami mineralno-asfaltowymi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gorąco </w:t>
      </w:r>
      <w:r w:rsidR="009F2527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>należy stosować kauczukowo-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asfaltowe taśmy samoprzylepne w postaci wstęgi uformowanej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 asfaltu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modyfikowanego polimerami, o przekroju prostokątnym o szerokości od 20 do 70 mm, grubości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od 2 do 20 mm,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długości od 1 do 10 m, zwinięte na rdzeń tekturowy z papierem dwustronnie</w:t>
      </w:r>
      <w:r w:rsidR="002A62F4"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silikonowanym</w:t>
      </w:r>
      <w:proofErr w:type="spellEnd"/>
      <w:r w:rsidRPr="00DA707A">
        <w:rPr>
          <w:rFonts w:ascii="Verdana" w:hAnsi="Verdana" w:cs="Arial"/>
        </w:rPr>
        <w:t>.</w:t>
      </w:r>
    </w:p>
    <w:p w14:paraId="3FF80EF0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2A61DC9D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Taśmy powinny charakteryzować się:</w:t>
      </w:r>
    </w:p>
    <w:p w14:paraId="07593B32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a. dobrą przyczepnością do pionowo przeciętej powierzchni nawierzchni,</w:t>
      </w:r>
    </w:p>
    <w:p w14:paraId="05409D92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b. wytrzymałością na ścinanie nie mniejszą niż 350 N/30 cm</w:t>
      </w:r>
      <w:r w:rsidRPr="00DA707A">
        <w:rPr>
          <w:rFonts w:ascii="Verdana" w:hAnsi="Verdana" w:cs="Arial"/>
          <w:vertAlign w:val="superscript"/>
        </w:rPr>
        <w:t>2</w:t>
      </w:r>
      <w:r w:rsidRPr="00DA707A">
        <w:rPr>
          <w:rFonts w:ascii="Verdana" w:hAnsi="Verdana" w:cs="Arial"/>
        </w:rPr>
        <w:t>,</w:t>
      </w:r>
    </w:p>
    <w:p w14:paraId="1AE9AA8E" w14:textId="075E1A28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dobrą giętkością </w:t>
      </w:r>
      <w:r w:rsidR="003F27C7" w:rsidRPr="00DA707A">
        <w:rPr>
          <w:rFonts w:ascii="Verdana" w:hAnsi="Verdana" w:cs="Arial"/>
        </w:rPr>
        <w:t>w temperaturze –20</w:t>
      </w:r>
      <w:r w:rsidR="003F27C7" w:rsidRPr="00DA707A">
        <w:rPr>
          <w:rFonts w:ascii="Verdana" w:hAnsi="Verdana" w:cs="Arial"/>
          <w:vertAlign w:val="superscript"/>
        </w:rPr>
        <w:t>o</w:t>
      </w:r>
      <w:r w:rsidR="003F27C7" w:rsidRPr="00DA707A">
        <w:rPr>
          <w:rFonts w:ascii="Verdana" w:hAnsi="Verdana" w:cs="Arial"/>
        </w:rPr>
        <w:t>C na wałku średnicy</w:t>
      </w:r>
      <w:r w:rsidR="00AF026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10 mm,</w:t>
      </w:r>
    </w:p>
    <w:p w14:paraId="1140CC20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d. wydłużeniem przy zerwaniu nie mniejszym niż 800%,</w:t>
      </w:r>
    </w:p>
    <w:p w14:paraId="7DE3A67D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e. odkształceniem trwałym o wydłużeniu większym niż 10%,</w:t>
      </w:r>
    </w:p>
    <w:p w14:paraId="2176F276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f. odpornością na starzenie się.</w:t>
      </w:r>
    </w:p>
    <w:p w14:paraId="6B4065D1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08EF1AC" w14:textId="3FC9666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Taśmy te służą do dobrego połączenia wbudowanej mieszanki mineralno-asfaltowej na gorąco z pionowo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przyciętymi ściankami naprawianej warstwy bitumicznej istniejącej nawierzchni. Szerokość taśmy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powinna być równa grubości wbudowywanej warstwy lub mniejsza o 2 do 5 mm. Cieńsze taśmy (2 mm)</w:t>
      </w:r>
      <w:r w:rsidR="0061340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należy stosować przy szerokościach naprawianych ubytków (wybojów) od 1,5 metra, zaś grubsze (np. 10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mm) przy szerokościach większych od 4 </w:t>
      </w:r>
      <w:r w:rsidR="002A62F4" w:rsidRPr="00DA707A">
        <w:rPr>
          <w:rFonts w:ascii="Verdana" w:hAnsi="Verdana" w:cs="Arial"/>
        </w:rPr>
        <w:t xml:space="preserve">m. </w:t>
      </w:r>
    </w:p>
    <w:p w14:paraId="26DA18F2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ind w:left="1416"/>
        <w:rPr>
          <w:rFonts w:ascii="Verdana" w:hAnsi="Verdana" w:cs="Arial"/>
        </w:rPr>
      </w:pPr>
    </w:p>
    <w:p w14:paraId="52816F89" w14:textId="38E9CAFC" w:rsidR="0056018B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FF0000"/>
        </w:rPr>
      </w:pPr>
      <w:r w:rsidRPr="00DA707A">
        <w:rPr>
          <w:rFonts w:ascii="Verdana" w:hAnsi="Verdana" w:cs="Arial"/>
        </w:rPr>
        <w:t>3. Warunki realizacji przedmiotu zamówienia</w:t>
      </w:r>
    </w:p>
    <w:p w14:paraId="2FB4E7C8" w14:textId="7EC3730A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FF0000"/>
        </w:rPr>
      </w:pPr>
      <w:r w:rsidRPr="00DA707A">
        <w:rPr>
          <w:rFonts w:ascii="Verdana" w:hAnsi="Verdana" w:cs="Arial"/>
        </w:rPr>
        <w:t xml:space="preserve">3.1. </w:t>
      </w:r>
      <w:r w:rsidR="00AA56A2" w:rsidRPr="00DA707A">
        <w:rPr>
          <w:rFonts w:ascii="Verdana" w:hAnsi="Verdana" w:cs="Arial"/>
        </w:rPr>
        <w:t>Wszystkie użyte przez wykonawców materiały muszą posiadać niezbędne atesty i spełniać wymagania</w:t>
      </w:r>
      <w:r w:rsidR="0056018B" w:rsidRPr="00DA707A">
        <w:rPr>
          <w:rFonts w:ascii="Verdana" w:hAnsi="Verdana" w:cs="Arial"/>
        </w:rPr>
        <w:t xml:space="preserve"> </w:t>
      </w:r>
      <w:r w:rsidR="00AA56A2" w:rsidRPr="00DA707A">
        <w:rPr>
          <w:rFonts w:ascii="Verdana" w:hAnsi="Verdana" w:cs="Arial"/>
        </w:rPr>
        <w:t>Polskich</w:t>
      </w:r>
      <w:r w:rsidR="00DC5B7F" w:rsidRPr="00DA707A">
        <w:rPr>
          <w:rFonts w:ascii="Verdana" w:hAnsi="Verdana" w:cs="Arial"/>
        </w:rPr>
        <w:t xml:space="preserve"> </w:t>
      </w:r>
      <w:r w:rsidR="00AA56A2" w:rsidRPr="00DA707A">
        <w:rPr>
          <w:rFonts w:ascii="Verdana" w:hAnsi="Verdana" w:cs="Arial"/>
        </w:rPr>
        <w:t xml:space="preserve">Norm oraz Norm Europejskich. </w:t>
      </w:r>
      <w:r w:rsidR="00AA56A2" w:rsidRPr="00DA707A">
        <w:rPr>
          <w:rFonts w:ascii="Verdana" w:eastAsia="Times New Roman" w:hAnsi="Verdana" w:cs="Arial"/>
        </w:rPr>
        <w:t>W przypadku braku aprobat, specyfikacji, norm i innych technicznych systemów</w:t>
      </w:r>
      <w:r w:rsidR="00DC5B7F" w:rsidRPr="00DA707A">
        <w:rPr>
          <w:rFonts w:ascii="Verdana" w:eastAsia="Times New Roman" w:hAnsi="Verdana" w:cs="Arial"/>
        </w:rPr>
        <w:t xml:space="preserve"> </w:t>
      </w:r>
      <w:r w:rsidR="00AA56A2" w:rsidRPr="00DA707A">
        <w:rPr>
          <w:rFonts w:ascii="Verdana" w:eastAsia="Times New Roman" w:hAnsi="Verdana" w:cs="Arial"/>
        </w:rPr>
        <w:t>odniesienia, o których mowa w lit. b obowiązkiem Wykonawcy jest uwzględnienie w podanej kolejności: (1) Polskich Norm, (2) polskich aprobat technicznych, (3) polskich specyfikacji technicznych.</w:t>
      </w:r>
    </w:p>
    <w:p w14:paraId="4A2CBF12" w14:textId="367F134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3.2. Odbiory robót będą następować niezwłocznie po zakończonych pracach na</w:t>
      </w:r>
      <w:r w:rsidR="000A03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poszczególnych odcinkach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dróg.</w:t>
      </w:r>
    </w:p>
    <w:p w14:paraId="31AAE018" w14:textId="57A6D4D5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>3.3. Faktyczna ilość robót będzie wynikała z ilorazu kwoty, jaką Zamawiający</w:t>
      </w:r>
      <w:r w:rsidR="000A03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przeznaczył na wykonanie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przedmiotu zamówienia oraz cen jednostkowych za</w:t>
      </w:r>
      <w:r w:rsidR="00E55D01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poszczególne technologie wynikających z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najkorzystniejszej oferty.</w:t>
      </w:r>
    </w:p>
    <w:p w14:paraId="0363C84C" w14:textId="47ACDFC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3.4. Zamawiający będzie ustalał zakres robót, ich technologię i terminy realizacji sporządzając w miarę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potrzeb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protokoły typowania robót.</w:t>
      </w:r>
    </w:p>
    <w:p w14:paraId="2607BB57" w14:textId="39C05231" w:rsidR="002C0BA1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3.5. Uszkodzone nawierzchnie będą kwalifikowane do remontu przez wyznaczonego pracownika</w:t>
      </w:r>
      <w:r w:rsidR="00941271" w:rsidRPr="00DA707A">
        <w:rPr>
          <w:rFonts w:ascii="Verdana" w:hAnsi="Verdana" w:cs="Arial"/>
        </w:rPr>
        <w:t>.</w:t>
      </w:r>
    </w:p>
    <w:p w14:paraId="11AAC722" w14:textId="7376B24F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3.6. Niezwłocznie po otrzymaniu informacji o wystąpieniu awarii należy zabezpieczyć miejsce niebezpieczne.</w:t>
      </w:r>
    </w:p>
    <w:p w14:paraId="5FA6249D" w14:textId="36FFF8D8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3.7. Wykonawca ma obowiązek uporządkowania pasa drogowego po zakończeniu</w:t>
      </w:r>
      <w:r w:rsidR="000B6B36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robót na danym odcinku,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 szczególności wywiezienia wyciętej masy bitumicznej i zebrania nadmiaru grysu.</w:t>
      </w:r>
    </w:p>
    <w:p w14:paraId="03D77CE5" w14:textId="6360476D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3.8. W przypadku konieczności po ustaleniu z Zamawiającym Wykonawca jest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 zobowiązany do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wyregulowania włazów studni kanalizacyjnych i wpustów kanalizacyjnych.</w:t>
      </w:r>
    </w:p>
    <w:p w14:paraId="72F5E3E7" w14:textId="62F88FB4" w:rsidR="000A0CD8" w:rsidRPr="00DA707A" w:rsidRDefault="002C0BA1" w:rsidP="0037137F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3.9. Wykonawca jest zobowiązany udzielić Zamawiającemu gwarancji i rękojmi na</w:t>
      </w:r>
      <w:r w:rsidR="00E3361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wykonany przedmiot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zamówienia</w:t>
      </w:r>
      <w:r w:rsidR="00E87804" w:rsidRPr="00DA707A">
        <w:rPr>
          <w:rFonts w:ascii="Verdana" w:hAnsi="Verdana" w:cs="Arial"/>
        </w:rPr>
        <w:t xml:space="preserve"> zgodnie z SWZ</w:t>
      </w:r>
      <w:r w:rsidRPr="00DA707A">
        <w:rPr>
          <w:rFonts w:ascii="Verdana" w:hAnsi="Verdana" w:cs="Arial"/>
        </w:rPr>
        <w:t>.</w:t>
      </w:r>
      <w:r w:rsidR="00E21BF0" w:rsidRPr="00DA707A">
        <w:rPr>
          <w:rFonts w:ascii="Verdana" w:hAnsi="Verdana" w:cs="Arial"/>
        </w:rPr>
        <w:br/>
      </w:r>
    </w:p>
    <w:sectPr w:rsidR="000A0CD8" w:rsidRPr="00DA707A" w:rsidSect="00066859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91A6" w14:textId="77777777" w:rsidR="00A630CF" w:rsidRDefault="00A630CF" w:rsidP="00577560">
      <w:pPr>
        <w:spacing w:after="0" w:line="240" w:lineRule="auto"/>
      </w:pPr>
      <w:r>
        <w:separator/>
      </w:r>
    </w:p>
  </w:endnote>
  <w:endnote w:type="continuationSeparator" w:id="0">
    <w:p w14:paraId="2CD7658B" w14:textId="77777777" w:rsidR="00A630CF" w:rsidRDefault="00A630CF" w:rsidP="0057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0354292"/>
      <w:docPartObj>
        <w:docPartGallery w:val="Page Numbers (Bottom of Page)"/>
        <w:docPartUnique/>
      </w:docPartObj>
    </w:sdtPr>
    <w:sdtContent>
      <w:p w14:paraId="2476E9EE" w14:textId="77777777" w:rsidR="00577560" w:rsidRDefault="005775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EE0">
          <w:rPr>
            <w:noProof/>
          </w:rPr>
          <w:t>4</w:t>
        </w:r>
        <w:r>
          <w:fldChar w:fldCharType="end"/>
        </w:r>
      </w:p>
    </w:sdtContent>
  </w:sdt>
  <w:p w14:paraId="00F921E3" w14:textId="77777777" w:rsidR="00577560" w:rsidRDefault="00577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0D286" w14:textId="77777777" w:rsidR="00A630CF" w:rsidRDefault="00A630CF" w:rsidP="00577560">
      <w:pPr>
        <w:spacing w:after="0" w:line="240" w:lineRule="auto"/>
      </w:pPr>
      <w:r>
        <w:separator/>
      </w:r>
    </w:p>
  </w:footnote>
  <w:footnote w:type="continuationSeparator" w:id="0">
    <w:p w14:paraId="5C3AF5CA" w14:textId="77777777" w:rsidR="00A630CF" w:rsidRDefault="00A630CF" w:rsidP="0057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D57C" w14:textId="77777777" w:rsidR="00577560" w:rsidRDefault="000666DB" w:rsidP="00577560">
    <w:pPr>
      <w:pStyle w:val="Nagwek"/>
      <w:tabs>
        <w:tab w:val="clear" w:pos="4536"/>
        <w:tab w:val="clear" w:pos="9072"/>
        <w:tab w:val="left" w:pos="7365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458E"/>
    <w:multiLevelType w:val="hybridMultilevel"/>
    <w:tmpl w:val="5C467C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4348A"/>
    <w:multiLevelType w:val="hybridMultilevel"/>
    <w:tmpl w:val="84A095B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40E0285"/>
    <w:multiLevelType w:val="hybridMultilevel"/>
    <w:tmpl w:val="A208996A"/>
    <w:lvl w:ilvl="0" w:tplc="0415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3" w15:restartNumberingAfterBreak="0">
    <w:nsid w:val="5CEB629D"/>
    <w:multiLevelType w:val="hybridMultilevel"/>
    <w:tmpl w:val="D244364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E77403D"/>
    <w:multiLevelType w:val="hybridMultilevel"/>
    <w:tmpl w:val="37F62D5E"/>
    <w:lvl w:ilvl="0" w:tplc="2FE82F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FE55B13"/>
    <w:multiLevelType w:val="hybridMultilevel"/>
    <w:tmpl w:val="925EB9E2"/>
    <w:lvl w:ilvl="0" w:tplc="6DA60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949225">
    <w:abstractNumId w:val="5"/>
  </w:num>
  <w:num w:numId="2" w16cid:durableId="762608118">
    <w:abstractNumId w:val="3"/>
  </w:num>
  <w:num w:numId="3" w16cid:durableId="2020546534">
    <w:abstractNumId w:val="2"/>
  </w:num>
  <w:num w:numId="4" w16cid:durableId="1245871018">
    <w:abstractNumId w:val="1"/>
  </w:num>
  <w:num w:numId="5" w16cid:durableId="2043700542">
    <w:abstractNumId w:val="4"/>
  </w:num>
  <w:num w:numId="6" w16cid:durableId="10985225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bara Florys-Kuchnowska">
    <w15:presenceInfo w15:providerId="AD" w15:userId="S-1-5-21-2058596291-1811207747-2728973036-1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47"/>
    <w:rsid w:val="00003C50"/>
    <w:rsid w:val="000258F0"/>
    <w:rsid w:val="00035A7B"/>
    <w:rsid w:val="000377DE"/>
    <w:rsid w:val="00051694"/>
    <w:rsid w:val="00062A27"/>
    <w:rsid w:val="000666DB"/>
    <w:rsid w:val="00066859"/>
    <w:rsid w:val="00073D59"/>
    <w:rsid w:val="00080169"/>
    <w:rsid w:val="00080EE0"/>
    <w:rsid w:val="0008546B"/>
    <w:rsid w:val="000A0383"/>
    <w:rsid w:val="000A0CD8"/>
    <w:rsid w:val="000A479E"/>
    <w:rsid w:val="000B56A8"/>
    <w:rsid w:val="000B6B36"/>
    <w:rsid w:val="000C4114"/>
    <w:rsid w:val="000D45A0"/>
    <w:rsid w:val="000D6F61"/>
    <w:rsid w:val="000E42ED"/>
    <w:rsid w:val="000E714B"/>
    <w:rsid w:val="000F265D"/>
    <w:rsid w:val="000F47CC"/>
    <w:rsid w:val="000F6EF3"/>
    <w:rsid w:val="00123C22"/>
    <w:rsid w:val="00136515"/>
    <w:rsid w:val="00140BB4"/>
    <w:rsid w:val="0015343C"/>
    <w:rsid w:val="00170DEF"/>
    <w:rsid w:val="00180153"/>
    <w:rsid w:val="00192A8E"/>
    <w:rsid w:val="001A16FC"/>
    <w:rsid w:val="001B1F0C"/>
    <w:rsid w:val="001C0653"/>
    <w:rsid w:val="001C0A34"/>
    <w:rsid w:val="001D2253"/>
    <w:rsid w:val="001E708F"/>
    <w:rsid w:val="001F4135"/>
    <w:rsid w:val="001F7176"/>
    <w:rsid w:val="001F7636"/>
    <w:rsid w:val="00207D4A"/>
    <w:rsid w:val="00241069"/>
    <w:rsid w:val="00244099"/>
    <w:rsid w:val="00265FE0"/>
    <w:rsid w:val="00266456"/>
    <w:rsid w:val="00284D68"/>
    <w:rsid w:val="002912F8"/>
    <w:rsid w:val="002A62F4"/>
    <w:rsid w:val="002C0BA1"/>
    <w:rsid w:val="002D0811"/>
    <w:rsid w:val="002E2D97"/>
    <w:rsid w:val="002E5499"/>
    <w:rsid w:val="002F5763"/>
    <w:rsid w:val="00304883"/>
    <w:rsid w:val="00305000"/>
    <w:rsid w:val="0032106F"/>
    <w:rsid w:val="00321B60"/>
    <w:rsid w:val="00322377"/>
    <w:rsid w:val="0032518E"/>
    <w:rsid w:val="00330B21"/>
    <w:rsid w:val="00337279"/>
    <w:rsid w:val="0037137F"/>
    <w:rsid w:val="00371E83"/>
    <w:rsid w:val="003729D3"/>
    <w:rsid w:val="00380036"/>
    <w:rsid w:val="00393B0D"/>
    <w:rsid w:val="003D36CA"/>
    <w:rsid w:val="003D788D"/>
    <w:rsid w:val="003F27C7"/>
    <w:rsid w:val="00412D5A"/>
    <w:rsid w:val="004178F5"/>
    <w:rsid w:val="00424DFD"/>
    <w:rsid w:val="00472847"/>
    <w:rsid w:val="00476963"/>
    <w:rsid w:val="00482992"/>
    <w:rsid w:val="00486699"/>
    <w:rsid w:val="00490A23"/>
    <w:rsid w:val="004D1BEE"/>
    <w:rsid w:val="004E2E7C"/>
    <w:rsid w:val="00516974"/>
    <w:rsid w:val="00517E0C"/>
    <w:rsid w:val="00523D0C"/>
    <w:rsid w:val="005275FF"/>
    <w:rsid w:val="00555E70"/>
    <w:rsid w:val="0056018B"/>
    <w:rsid w:val="00571E18"/>
    <w:rsid w:val="005759B5"/>
    <w:rsid w:val="00577560"/>
    <w:rsid w:val="00585D58"/>
    <w:rsid w:val="005A42B3"/>
    <w:rsid w:val="005A5CC1"/>
    <w:rsid w:val="005C6221"/>
    <w:rsid w:val="005D4A75"/>
    <w:rsid w:val="005D7493"/>
    <w:rsid w:val="005E5669"/>
    <w:rsid w:val="00610040"/>
    <w:rsid w:val="00613403"/>
    <w:rsid w:val="006203B2"/>
    <w:rsid w:val="00635381"/>
    <w:rsid w:val="00635DB9"/>
    <w:rsid w:val="00637251"/>
    <w:rsid w:val="00642090"/>
    <w:rsid w:val="006524B1"/>
    <w:rsid w:val="00652539"/>
    <w:rsid w:val="00667A7C"/>
    <w:rsid w:val="0067165F"/>
    <w:rsid w:val="00680E99"/>
    <w:rsid w:val="00684E36"/>
    <w:rsid w:val="006952FC"/>
    <w:rsid w:val="006B7236"/>
    <w:rsid w:val="006D2340"/>
    <w:rsid w:val="006E52CF"/>
    <w:rsid w:val="00703357"/>
    <w:rsid w:val="00706C9D"/>
    <w:rsid w:val="007237A3"/>
    <w:rsid w:val="00723ABB"/>
    <w:rsid w:val="00760115"/>
    <w:rsid w:val="00773791"/>
    <w:rsid w:val="00775CAF"/>
    <w:rsid w:val="00790D6B"/>
    <w:rsid w:val="00794BDD"/>
    <w:rsid w:val="007970AA"/>
    <w:rsid w:val="007A45AB"/>
    <w:rsid w:val="007B1C36"/>
    <w:rsid w:val="007B3468"/>
    <w:rsid w:val="007B43FF"/>
    <w:rsid w:val="007B7FDE"/>
    <w:rsid w:val="007C6202"/>
    <w:rsid w:val="007D60BA"/>
    <w:rsid w:val="007D7179"/>
    <w:rsid w:val="007E631B"/>
    <w:rsid w:val="007E787C"/>
    <w:rsid w:val="007F58B7"/>
    <w:rsid w:val="00803105"/>
    <w:rsid w:val="008048E5"/>
    <w:rsid w:val="0080590D"/>
    <w:rsid w:val="00806F91"/>
    <w:rsid w:val="008606D2"/>
    <w:rsid w:val="00870537"/>
    <w:rsid w:val="0087632B"/>
    <w:rsid w:val="00882A6B"/>
    <w:rsid w:val="00884044"/>
    <w:rsid w:val="00896C98"/>
    <w:rsid w:val="008A178D"/>
    <w:rsid w:val="008A3CA8"/>
    <w:rsid w:val="008A4DC8"/>
    <w:rsid w:val="008A5E5A"/>
    <w:rsid w:val="008B0B3F"/>
    <w:rsid w:val="008C090C"/>
    <w:rsid w:val="008C47DA"/>
    <w:rsid w:val="008D45E4"/>
    <w:rsid w:val="009000D1"/>
    <w:rsid w:val="00905FC9"/>
    <w:rsid w:val="009339A6"/>
    <w:rsid w:val="00941271"/>
    <w:rsid w:val="0095306F"/>
    <w:rsid w:val="00974EC3"/>
    <w:rsid w:val="009772E9"/>
    <w:rsid w:val="009B0217"/>
    <w:rsid w:val="009B100B"/>
    <w:rsid w:val="009B74A6"/>
    <w:rsid w:val="009C3A6F"/>
    <w:rsid w:val="009C3B3C"/>
    <w:rsid w:val="009C529C"/>
    <w:rsid w:val="009D13F9"/>
    <w:rsid w:val="009E226B"/>
    <w:rsid w:val="009E669D"/>
    <w:rsid w:val="009E7CB4"/>
    <w:rsid w:val="009F2527"/>
    <w:rsid w:val="009F527F"/>
    <w:rsid w:val="00A03B59"/>
    <w:rsid w:val="00A12CB9"/>
    <w:rsid w:val="00A21709"/>
    <w:rsid w:val="00A35410"/>
    <w:rsid w:val="00A36D19"/>
    <w:rsid w:val="00A407AC"/>
    <w:rsid w:val="00A439D5"/>
    <w:rsid w:val="00A43F7B"/>
    <w:rsid w:val="00A51F89"/>
    <w:rsid w:val="00A533B4"/>
    <w:rsid w:val="00A630CF"/>
    <w:rsid w:val="00A6316D"/>
    <w:rsid w:val="00A6540B"/>
    <w:rsid w:val="00A77ED3"/>
    <w:rsid w:val="00A93553"/>
    <w:rsid w:val="00A95A75"/>
    <w:rsid w:val="00A979DD"/>
    <w:rsid w:val="00AA56A2"/>
    <w:rsid w:val="00AC2084"/>
    <w:rsid w:val="00AC7E5E"/>
    <w:rsid w:val="00AD660B"/>
    <w:rsid w:val="00AD6F2E"/>
    <w:rsid w:val="00AE3168"/>
    <w:rsid w:val="00AF026C"/>
    <w:rsid w:val="00AF0CC5"/>
    <w:rsid w:val="00B15D5B"/>
    <w:rsid w:val="00B26BBF"/>
    <w:rsid w:val="00B27CD4"/>
    <w:rsid w:val="00B3389A"/>
    <w:rsid w:val="00B36699"/>
    <w:rsid w:val="00B545E8"/>
    <w:rsid w:val="00B57E48"/>
    <w:rsid w:val="00B65219"/>
    <w:rsid w:val="00B662A3"/>
    <w:rsid w:val="00B70D5B"/>
    <w:rsid w:val="00B70F6B"/>
    <w:rsid w:val="00B735D5"/>
    <w:rsid w:val="00B8287E"/>
    <w:rsid w:val="00BA0180"/>
    <w:rsid w:val="00BA1078"/>
    <w:rsid w:val="00BA1F95"/>
    <w:rsid w:val="00BA286F"/>
    <w:rsid w:val="00BA5E38"/>
    <w:rsid w:val="00BB526A"/>
    <w:rsid w:val="00BD44C4"/>
    <w:rsid w:val="00BD5813"/>
    <w:rsid w:val="00BE5332"/>
    <w:rsid w:val="00BE5D64"/>
    <w:rsid w:val="00BE683A"/>
    <w:rsid w:val="00BE6F0F"/>
    <w:rsid w:val="00BE7C7A"/>
    <w:rsid w:val="00BF7F8C"/>
    <w:rsid w:val="00C03EAD"/>
    <w:rsid w:val="00C05A2A"/>
    <w:rsid w:val="00C05EBA"/>
    <w:rsid w:val="00C07C13"/>
    <w:rsid w:val="00C07E98"/>
    <w:rsid w:val="00C123AF"/>
    <w:rsid w:val="00C14EF6"/>
    <w:rsid w:val="00C25DAF"/>
    <w:rsid w:val="00C63E65"/>
    <w:rsid w:val="00C6747B"/>
    <w:rsid w:val="00CA25D7"/>
    <w:rsid w:val="00CC2A5F"/>
    <w:rsid w:val="00CD3421"/>
    <w:rsid w:val="00CF5987"/>
    <w:rsid w:val="00D009CD"/>
    <w:rsid w:val="00D04808"/>
    <w:rsid w:val="00D23B81"/>
    <w:rsid w:val="00D41E76"/>
    <w:rsid w:val="00D47FCF"/>
    <w:rsid w:val="00D506A7"/>
    <w:rsid w:val="00D51051"/>
    <w:rsid w:val="00D671FB"/>
    <w:rsid w:val="00D67937"/>
    <w:rsid w:val="00D71583"/>
    <w:rsid w:val="00D83C27"/>
    <w:rsid w:val="00DA2796"/>
    <w:rsid w:val="00DA50CF"/>
    <w:rsid w:val="00DA707A"/>
    <w:rsid w:val="00DB287A"/>
    <w:rsid w:val="00DC2286"/>
    <w:rsid w:val="00DC5B7F"/>
    <w:rsid w:val="00DD1D17"/>
    <w:rsid w:val="00DD78EF"/>
    <w:rsid w:val="00DE5195"/>
    <w:rsid w:val="00DE51E8"/>
    <w:rsid w:val="00DF345C"/>
    <w:rsid w:val="00E04A31"/>
    <w:rsid w:val="00E21BF0"/>
    <w:rsid w:val="00E246CE"/>
    <w:rsid w:val="00E33614"/>
    <w:rsid w:val="00E42A40"/>
    <w:rsid w:val="00E46D82"/>
    <w:rsid w:val="00E50947"/>
    <w:rsid w:val="00E532B3"/>
    <w:rsid w:val="00E55D01"/>
    <w:rsid w:val="00E6440D"/>
    <w:rsid w:val="00E64608"/>
    <w:rsid w:val="00E777FA"/>
    <w:rsid w:val="00E82D0E"/>
    <w:rsid w:val="00E87804"/>
    <w:rsid w:val="00E905B3"/>
    <w:rsid w:val="00EA3493"/>
    <w:rsid w:val="00EA3C91"/>
    <w:rsid w:val="00EC7832"/>
    <w:rsid w:val="00EE66AD"/>
    <w:rsid w:val="00EE704E"/>
    <w:rsid w:val="00EF19BB"/>
    <w:rsid w:val="00EF699B"/>
    <w:rsid w:val="00F05CAB"/>
    <w:rsid w:val="00F318F4"/>
    <w:rsid w:val="00F74F83"/>
    <w:rsid w:val="00F92299"/>
    <w:rsid w:val="00F93970"/>
    <w:rsid w:val="00F954FC"/>
    <w:rsid w:val="00FA0F7B"/>
    <w:rsid w:val="00FB09D0"/>
    <w:rsid w:val="00FB2472"/>
    <w:rsid w:val="00FB5045"/>
    <w:rsid w:val="00FC530F"/>
    <w:rsid w:val="00FC534C"/>
    <w:rsid w:val="00FC5689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641E"/>
  <w15:chartTrackingRefBased/>
  <w15:docId w15:val="{F5454153-4900-4C0D-A0DE-35C79AD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C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60"/>
  </w:style>
  <w:style w:type="paragraph" w:styleId="Stopka">
    <w:name w:val="footer"/>
    <w:basedOn w:val="Normalny"/>
    <w:link w:val="Stopka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60"/>
  </w:style>
  <w:style w:type="paragraph" w:styleId="Tekstdymka">
    <w:name w:val="Balloon Text"/>
    <w:basedOn w:val="Normalny"/>
    <w:link w:val="TekstdymkaZnak"/>
    <w:uiPriority w:val="99"/>
    <w:semiHidden/>
    <w:unhideWhenUsed/>
    <w:rsid w:val="00BA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E38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AA56A2"/>
    <w:pPr>
      <w:spacing w:before="100" w:after="100" w:line="240" w:lineRule="auto"/>
      <w:jc w:val="both"/>
    </w:pPr>
    <w:rPr>
      <w:rFonts w:ascii="Univers-PL" w:hAnsi="Univers-PL" w:cs="Calibri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371E8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3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27"/>
    <w:rPr>
      <w:b/>
      <w:bCs/>
      <w:sz w:val="20"/>
      <w:szCs w:val="20"/>
    </w:rPr>
  </w:style>
  <w:style w:type="character" w:customStyle="1" w:styleId="bold">
    <w:name w:val="bold"/>
    <w:rsid w:val="00E8780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F9C2-E980-4310-80C4-273269AC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l.balcerek</dc:creator>
  <cp:keywords/>
  <dc:description/>
  <cp:lastModifiedBy>Barbara Florys-Kuchnowska</cp:lastModifiedBy>
  <cp:revision>12</cp:revision>
  <cp:lastPrinted>2022-02-14T09:54:00Z</cp:lastPrinted>
  <dcterms:created xsi:type="dcterms:W3CDTF">2023-04-20T12:13:00Z</dcterms:created>
  <dcterms:modified xsi:type="dcterms:W3CDTF">2025-02-07T09:01:00Z</dcterms:modified>
</cp:coreProperties>
</file>